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3FB" w:rsidRDefault="005877FB">
      <w:pPr>
        <w:pStyle w:val="TextBody"/>
        <w:rPr>
          <w:rFonts w:ascii="URWPalladioL" w:hAnsi="URWPalladioL" w:hint="eastAsia"/>
        </w:rPr>
      </w:pPr>
      <w:bookmarkStart w:id="0" w:name="_GoBack"/>
      <w:bookmarkEnd w:id="0"/>
      <w:r>
        <w:rPr>
          <w:rFonts w:ascii="URWPalladioL" w:hAnsi="URWPalladioL"/>
          <w:b/>
        </w:rPr>
        <w:t xml:space="preserve">PI NAME: </w:t>
      </w:r>
      <w:proofErr w:type="spellStart"/>
      <w:r>
        <w:rPr>
          <w:rFonts w:ascii="URWPalladioL" w:hAnsi="URWPalladioL"/>
        </w:rPr>
        <w:t>Asantha</w:t>
      </w:r>
      <w:proofErr w:type="spellEnd"/>
      <w:r>
        <w:rPr>
          <w:rFonts w:ascii="URWPalladioL" w:hAnsi="URWPalladioL"/>
        </w:rPr>
        <w:t xml:space="preserve"> </w:t>
      </w:r>
      <w:proofErr w:type="spellStart"/>
      <w:r>
        <w:rPr>
          <w:rFonts w:ascii="URWPalladioL" w:hAnsi="URWPalladioL"/>
        </w:rPr>
        <w:t>Cooray</w:t>
      </w:r>
      <w:proofErr w:type="spellEnd"/>
      <w:r>
        <w:rPr>
          <w:rFonts w:ascii="URWPalladioL" w:hAnsi="URWPalladioL"/>
        </w:rPr>
        <w:t xml:space="preserve"> </w:t>
      </w:r>
    </w:p>
    <w:p w:rsidR="000E23FB" w:rsidRDefault="005877FB">
      <w:pPr>
        <w:pStyle w:val="TextBody"/>
        <w:rPr>
          <w:rFonts w:ascii="URWPalladioL" w:hAnsi="URWPalladioL" w:hint="eastAsia"/>
        </w:rPr>
      </w:pPr>
      <w:r>
        <w:rPr>
          <w:rFonts w:ascii="URWPalladioL" w:hAnsi="URWPalladioL"/>
          <w:b/>
        </w:rPr>
        <w:t xml:space="preserve">Science Education Title: </w:t>
      </w:r>
      <w:r>
        <w:rPr>
          <w:rFonts w:ascii="URWPalladioL" w:hAnsi="URWPalladioL"/>
        </w:rPr>
        <w:t>Friction</w:t>
      </w:r>
      <w:r>
        <w:rPr>
          <w:rFonts w:ascii="URWPalladioL" w:hAnsi="URWPalladioL"/>
        </w:rPr>
        <w:t xml:space="preserve"> </w:t>
      </w:r>
    </w:p>
    <w:p w:rsidR="000E23FB" w:rsidRDefault="005877FB">
      <w:pPr>
        <w:pStyle w:val="TextBody"/>
        <w:rPr>
          <w:rFonts w:ascii="URWPalladioL" w:hAnsi="URWPalladioL" w:hint="eastAsia"/>
        </w:rPr>
      </w:pPr>
      <w:r>
        <w:rPr>
          <w:rFonts w:ascii="URWPalladioL" w:hAnsi="URWPalladioL"/>
          <w:b/>
        </w:rPr>
        <w:t xml:space="preserve">Overview: </w:t>
      </w:r>
      <w:r>
        <w:rPr>
          <w:rFonts w:ascii="URWPalladioL" w:hAnsi="URWPalladioL"/>
        </w:rPr>
        <w:t xml:space="preserve">The goal of this experiment is to examine the physical nature of the two types of friction (static and kinetic). The procedure will include measuring the coefficients of friction for </w:t>
      </w:r>
      <w:r>
        <w:rPr>
          <w:rFonts w:ascii="URWPalladioL" w:hAnsi="URWPalladioL"/>
        </w:rPr>
        <w:t>objects sliding horizontally as well as down an inclined plane.</w:t>
      </w:r>
    </w:p>
    <w:p w:rsidR="000E23FB" w:rsidRDefault="005877FB">
      <w:pPr>
        <w:pStyle w:val="TextBody"/>
        <w:rPr>
          <w:rFonts w:ascii="URWPalladioL" w:hAnsi="URWPalladioL" w:hint="eastAsia"/>
        </w:rPr>
      </w:pPr>
      <w:ins w:id="1" w:author="Unknown Author" w:date="2016-07-26T15:34:00Z">
        <w:r>
          <w:rPr>
            <w:rFonts w:ascii="URWPalladioL" w:hAnsi="URWPalladioL"/>
          </w:rPr>
          <w:t>Friction i</w:t>
        </w:r>
      </w:ins>
      <w:ins w:id="2" w:author="Unknown Author" w:date="2016-07-26T15:36:00Z">
        <w:r>
          <w:rPr>
            <w:rFonts w:ascii="URWPalladioL" w:hAnsi="URWPalladioL"/>
          </w:rPr>
          <w:t xml:space="preserve">s </w:t>
        </w:r>
      </w:ins>
      <w:r>
        <w:rPr>
          <w:rFonts w:ascii="URWPalladioL" w:hAnsi="URWPalladioL"/>
        </w:rPr>
        <w:t xml:space="preserve">Friction is not completely understood but it is experimentally determined to be proportional to the normal force exerted on an object. If </w:t>
      </w:r>
      <w:ins w:id="3" w:author="Unknown Author" w:date="2016-07-26T15:22:00Z">
        <w:r>
          <w:rPr>
            <w:rFonts w:ascii="URWPalladioL" w:hAnsi="URWPalladioL"/>
          </w:rPr>
          <w:t>a microscope</w:t>
        </w:r>
      </w:ins>
      <w:del w:id="4" w:author="Unknown Author" w:date="2016-07-26T15:22:00Z">
        <w:r>
          <w:rPr>
            <w:rFonts w:ascii="URWPalladioL" w:hAnsi="URWPalladioL"/>
          </w:rPr>
          <w:delText>you</w:delText>
        </w:r>
      </w:del>
      <w:r>
        <w:rPr>
          <w:rFonts w:ascii="URWPalladioL" w:hAnsi="URWPalladioL"/>
        </w:rPr>
        <w:t xml:space="preserve"> zoomed in on two surfaces </w:t>
      </w:r>
      <w:r>
        <w:rPr>
          <w:rFonts w:ascii="URWPalladioL" w:hAnsi="URWPalladioL"/>
        </w:rPr>
        <w:t xml:space="preserve">that were in contact </w:t>
      </w:r>
      <w:ins w:id="5" w:author="Unknown Author" w:date="2016-07-26T15:22:00Z">
        <w:r>
          <w:rPr>
            <w:rFonts w:ascii="URWPalladioL" w:hAnsi="URWPalladioL"/>
          </w:rPr>
          <w:t>it would reveal</w:t>
        </w:r>
      </w:ins>
      <w:del w:id="6" w:author="Unknown Author" w:date="2016-07-26T15:22:00Z">
        <w:r>
          <w:rPr>
            <w:rFonts w:ascii="URWPalladioL" w:hAnsi="URWPalladioL"/>
          </w:rPr>
          <w:delText>you</w:delText>
        </w:r>
      </w:del>
      <w:r>
        <w:rPr>
          <w:rFonts w:ascii="URWPalladioL" w:hAnsi="URWPalladioL"/>
        </w:rPr>
        <w:t xml:space="preserve"> </w:t>
      </w:r>
      <w:del w:id="7" w:author="Unknown Author" w:date="2016-07-26T15:22:00Z">
        <w:r>
          <w:rPr>
            <w:rFonts w:ascii="URWPalladioL" w:hAnsi="URWPalladioL"/>
          </w:rPr>
          <w:delText>would notice</w:delText>
        </w:r>
      </w:del>
      <w:r>
        <w:rPr>
          <w:rFonts w:ascii="URWPalladioL" w:hAnsi="URWPalladioL"/>
        </w:rPr>
        <w:t xml:space="preserve"> that their respective surfaces are very rough </w:t>
      </w:r>
      <w:ins w:id="8" w:author="Unknown Author" w:date="2016-07-26T15:24:00Z">
        <w:r>
          <w:rPr>
            <w:rFonts w:ascii="URWPalladioL" w:hAnsi="URWPalladioL"/>
          </w:rPr>
          <w:t>on small</w:t>
        </w:r>
      </w:ins>
      <w:ins w:id="9" w:author="Unknown Author" w:date="2016-07-26T15:23:00Z">
        <w:r>
          <w:rPr>
            <w:rFonts w:ascii="URWPalladioL" w:hAnsi="URWPalladioL"/>
          </w:rPr>
          <w:t xml:space="preserve"> scales </w:t>
        </w:r>
      </w:ins>
      <w:r>
        <w:rPr>
          <w:rFonts w:ascii="URWPalladioL" w:hAnsi="URWPalladioL"/>
        </w:rPr>
        <w:t>which</w:t>
      </w:r>
      <w:ins w:id="10" w:author="Unknown Author" w:date="2016-07-26T15:31:00Z">
        <w:r>
          <w:rPr>
            <w:rFonts w:ascii="URWPalladioL" w:hAnsi="URWPalladioL"/>
          </w:rPr>
          <w:t xml:space="preserve"> prevents </w:t>
        </w:r>
      </w:ins>
      <w:ins w:id="11" w:author="Unknown Author" w:date="2016-07-26T15:32:00Z">
        <w:r>
          <w:rPr>
            <w:rFonts w:ascii="URWPalladioL" w:hAnsi="URWPalladioL"/>
          </w:rPr>
          <w:t xml:space="preserve">surfaces from sliding past one another easily. </w:t>
        </w:r>
      </w:ins>
      <w:del w:id="12" w:author="Unknown Author" w:date="2016-07-26T15:32:00Z">
        <w:r>
          <w:rPr>
            <w:rFonts w:ascii="URWPalladioL" w:hAnsi="URWPalladioL"/>
          </w:rPr>
          <w:delText xml:space="preserve"> </w:delText>
        </w:r>
      </w:del>
      <w:ins w:id="13" w:author="Unknown Author" w:date="2016-07-26T15:32:00Z">
        <w:r>
          <w:rPr>
            <w:rFonts w:ascii="URWPalladioL" w:hAnsi="URWPalladioL"/>
          </w:rPr>
          <w:t>Combin</w:t>
        </w:r>
      </w:ins>
      <w:ins w:id="14" w:author="Unknown Author" w:date="2016-07-26T15:33:00Z">
        <w:r>
          <w:rPr>
            <w:rFonts w:ascii="URWPalladioL" w:hAnsi="URWPalladioL"/>
          </w:rPr>
          <w:t xml:space="preserve">ing </w:t>
        </w:r>
      </w:ins>
      <w:del w:id="15" w:author="Unknown Author" w:date="2016-07-26T15:32:00Z">
        <w:r>
          <w:rPr>
            <w:rFonts w:ascii="URWPalladioL" w:hAnsi="URWPalladioL"/>
          </w:rPr>
          <w:delText>combined</w:delText>
        </w:r>
      </w:del>
      <w:ins w:id="16" w:author="Unknown Author" w:date="2016-07-26T15:32:00Z">
        <w:r>
          <w:rPr>
            <w:rFonts w:ascii="URWPalladioL" w:hAnsi="URWPalladioL"/>
          </w:rPr>
          <w:t xml:space="preserve"> </w:t>
        </w:r>
      </w:ins>
      <w:ins w:id="17" w:author="Unknown Author" w:date="2016-07-26T15:33:00Z">
        <w:r>
          <w:rPr>
            <w:rFonts w:ascii="URWPalladioL" w:hAnsi="URWPalladioL"/>
          </w:rPr>
          <w:t>the effect of rough surfaces</w:t>
        </w:r>
      </w:ins>
      <w:r>
        <w:rPr>
          <w:rFonts w:ascii="URWPalladioL" w:hAnsi="URWPalladioL"/>
        </w:rPr>
        <w:t xml:space="preserve"> with the electric forces between the atoms in the materials</w:t>
      </w:r>
      <w:proofErr w:type="gramStart"/>
      <w:ins w:id="18" w:author="Unknown Author" w:date="2016-07-26T15:23:00Z">
        <w:r>
          <w:rPr>
            <w:rFonts w:ascii="URWPalladioL" w:hAnsi="URWPalladioL"/>
          </w:rPr>
          <w:t>,</w:t>
        </w:r>
      </w:ins>
      <w:ins w:id="19" w:author="Unknown Author" w:date="2016-07-26T15:33:00Z">
        <w:r>
          <w:rPr>
            <w:rFonts w:ascii="URWPalladioL" w:hAnsi="URWPalladioL"/>
          </w:rPr>
          <w:t xml:space="preserve"> </w:t>
        </w:r>
      </w:ins>
      <w:r>
        <w:rPr>
          <w:rFonts w:ascii="URWPalladioL" w:hAnsi="URWPalladioL"/>
        </w:rPr>
        <w:t xml:space="preserve"> may</w:t>
      </w:r>
      <w:proofErr w:type="gramEnd"/>
      <w:r>
        <w:rPr>
          <w:rFonts w:ascii="URWPalladioL" w:hAnsi="URWPalladioL"/>
        </w:rPr>
        <w:t xml:space="preserve"> account for the frictional force</w:t>
      </w:r>
      <w:ins w:id="20" w:author="Unknown Author" w:date="2016-07-26T15:23:00Z">
        <w:r>
          <w:rPr>
            <w:rFonts w:ascii="URWPalladioL" w:hAnsi="URWPalladioL"/>
          </w:rPr>
          <w:t>.</w:t>
        </w:r>
      </w:ins>
    </w:p>
    <w:p w:rsidR="000E23FB" w:rsidRDefault="005877FB">
      <w:pPr>
        <w:pStyle w:val="TextBody"/>
        <w:rPr>
          <w:rFonts w:ascii="URWPalladioL" w:hAnsi="URWPalladioL" w:hint="eastAsia"/>
        </w:rPr>
      </w:pPr>
      <w:r>
        <w:rPr>
          <w:rFonts w:ascii="URWPalladioL" w:hAnsi="URWPalladioL"/>
        </w:rPr>
        <w:t xml:space="preserve"> </w:t>
      </w:r>
      <w:ins w:id="21" w:author="Unknown Author" w:date="2016-07-26T15:17:00Z">
        <w:r>
          <w:rPr>
            <w:rFonts w:ascii="URWPalladioL" w:hAnsi="URWPalladioL"/>
          </w:rPr>
          <w:t xml:space="preserve">There are two types of friction. </w:t>
        </w:r>
      </w:ins>
      <w:r>
        <w:rPr>
          <w:rFonts w:ascii="URWPalladioL" w:hAnsi="URWPalladioL"/>
        </w:rPr>
        <w:t>Static friction is when an object is not moving and it takes some force to get an object in motion. Kinetic friction is w</w:t>
      </w:r>
      <w:r>
        <w:rPr>
          <w:rFonts w:ascii="URWPalladioL" w:hAnsi="URWPalladioL"/>
        </w:rPr>
        <w:t>hen an object is already moving but slows down due to the friction between the sliding surfaces.</w:t>
      </w:r>
    </w:p>
    <w:p w:rsidR="000E23FB" w:rsidRDefault="005877FB">
      <w:pPr>
        <w:pStyle w:val="TextBody"/>
        <w:rPr>
          <w:rFonts w:ascii="URWPalladioL" w:hAnsi="URWPalladioL" w:hint="eastAsia"/>
          <w:b/>
        </w:rPr>
      </w:pPr>
      <w:r>
        <w:rPr>
          <w:rFonts w:ascii="URWPalladioL" w:hAnsi="URWPalladioL"/>
          <w:b/>
        </w:rPr>
        <w:t xml:space="preserve">Principles of Friction: </w:t>
      </w:r>
    </w:p>
    <w:p w:rsidR="000E23FB" w:rsidRDefault="005877FB">
      <w:pPr>
        <w:pStyle w:val="TextBody"/>
        <w:rPr>
          <w:rFonts w:ascii="URWPalladioL" w:hAnsi="URWPalladioL" w:hint="eastAsia"/>
          <w:b/>
        </w:rPr>
      </w:pPr>
      <w:r>
        <w:rPr>
          <w:rFonts w:ascii="URWPalladioL" w:hAnsi="URWPalladioL"/>
          <w:b/>
          <w:noProof/>
          <w:lang w:eastAsia="en-US" w:bidi="ar-SA"/>
        </w:rPr>
        <w:drawing>
          <wp:anchor distT="0" distB="0" distL="0" distR="0" simplePos="0" relativeHeight="9" behindDoc="0" locked="0" layoutInCell="1" allowOverlap="1">
            <wp:simplePos x="0" y="0"/>
            <wp:positionH relativeFrom="column">
              <wp:align>center</wp:align>
            </wp:positionH>
            <wp:positionV relativeFrom="paragraph">
              <wp:align>top</wp:align>
            </wp:positionV>
            <wp:extent cx="3953510" cy="307340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3953510" cy="3073400"/>
                    </a:xfrm>
                    <a:prstGeom prst="rect">
                      <a:avLst/>
                    </a:prstGeom>
                    <a:noFill/>
                    <a:ln w="9525">
                      <a:noFill/>
                      <a:miter lim="800000"/>
                      <a:headEnd/>
                      <a:tailEnd/>
                    </a:ln>
                  </pic:spPr>
                </pic:pic>
              </a:graphicData>
            </a:graphic>
          </wp:anchor>
        </w:drawing>
      </w:r>
    </w:p>
    <w:p w:rsidR="000E23FB" w:rsidRDefault="000E23FB">
      <w:pPr>
        <w:pStyle w:val="TextBody"/>
        <w:rPr>
          <w:rFonts w:ascii="URWPalladioL" w:hAnsi="URWPalladioL" w:hint="eastAsia"/>
          <w:b/>
        </w:rPr>
      </w:pPr>
    </w:p>
    <w:p w:rsidR="000E23FB" w:rsidRDefault="005877FB">
      <w:pPr>
        <w:pStyle w:val="TextBody"/>
        <w:jc w:val="center"/>
        <w:rPr>
          <w:rFonts w:ascii="URWPalladioL" w:hAnsi="URWPalladioL" w:hint="eastAsia"/>
        </w:rPr>
      </w:pPr>
      <w:r>
        <w:rPr>
          <w:rFonts w:ascii="URWPalladioL" w:hAnsi="URWPalladioL"/>
        </w:rPr>
        <w:t>Figure 1</w:t>
      </w:r>
    </w:p>
    <w:p w:rsidR="000E23FB" w:rsidRDefault="000E23FB">
      <w:pPr>
        <w:pStyle w:val="TextBody"/>
        <w:jc w:val="center"/>
        <w:rPr>
          <w:rFonts w:ascii="URWPalladioL" w:hAnsi="URWPalladioL" w:hint="eastAsia"/>
        </w:rPr>
      </w:pPr>
    </w:p>
    <w:p w:rsidR="000E23FB" w:rsidRDefault="005877FB">
      <w:pPr>
        <w:pStyle w:val="TextBody"/>
        <w:rPr>
          <w:rFonts w:ascii="URWPalladioL" w:hAnsi="URWPalladioL" w:hint="eastAsia"/>
        </w:rPr>
      </w:pPr>
      <w:del w:id="22" w:author="Unknown Author" w:date="2016-07-26T15:18:00Z">
        <w:r>
          <w:rPr>
            <w:rFonts w:ascii="URWPalladioL" w:hAnsi="URWPalladioL"/>
          </w:rPr>
          <w:delText xml:space="preserve">In </w:delText>
        </w:r>
      </w:del>
      <w:r>
        <w:rPr>
          <w:rFonts w:ascii="URWPalladioL" w:hAnsi="URWPalladioL"/>
        </w:rPr>
        <w:t>Figure 1</w:t>
      </w:r>
      <w:ins w:id="23" w:author="Unknown Author" w:date="2016-07-26T15:18:00Z">
        <w:r>
          <w:rPr>
            <w:rFonts w:ascii="URWPalladioL" w:hAnsi="URWPalladioL"/>
          </w:rPr>
          <w:t xml:space="preserve"> shows</w:t>
        </w:r>
      </w:ins>
      <w:del w:id="24" w:author="Unknown Author" w:date="2016-07-26T15:18:00Z">
        <w:r>
          <w:rPr>
            <w:rFonts w:ascii="URWPalladioL" w:hAnsi="URWPalladioL"/>
          </w:rPr>
          <w:delText xml:space="preserve"> we see</w:delText>
        </w:r>
      </w:del>
      <w:r>
        <w:rPr>
          <w:rFonts w:ascii="URWPalladioL" w:hAnsi="URWPalladioL"/>
        </w:rPr>
        <w:t xml:space="preserve"> four forces acting on an object which sits on a horizontal plane.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A</m:t>
                </m:r>
              </m:sub>
            </m:sSub>
          </m:e>
        </m:acc>
      </m:oMath>
      <w:proofErr w:type="gramStart"/>
      <w:r>
        <w:rPr>
          <w:rFonts w:ascii="URWPalladioL" w:hAnsi="URWPalladioL"/>
        </w:rPr>
        <w:t>corresponds</w:t>
      </w:r>
      <w:proofErr w:type="gramEnd"/>
      <w:r>
        <w:rPr>
          <w:rFonts w:ascii="URWPalladioL" w:hAnsi="URWPalladioL"/>
        </w:rPr>
        <w:t xml:space="preserve"> to some applie</w:t>
      </w:r>
      <w:r>
        <w:rPr>
          <w:rFonts w:ascii="URWPalladioL" w:hAnsi="URWPalladioL"/>
        </w:rPr>
        <w:t xml:space="preserve">d horizontal force. </w:t>
      </w:r>
      <m:oMath>
        <m:r>
          <w:rPr>
            <w:rFonts w:ascii="Cambria Math" w:hAnsi="Cambria Math"/>
          </w:rPr>
          <m:t>m</m:t>
        </m:r>
        <m:acc>
          <m:accPr>
            <m:chr m:val="⃗"/>
            <m:ctrlPr>
              <w:rPr>
                <w:rFonts w:ascii="Cambria Math" w:hAnsi="Cambria Math"/>
              </w:rPr>
            </m:ctrlPr>
          </m:accPr>
          <m:e>
            <m:r>
              <w:rPr>
                <w:rFonts w:ascii="Cambria Math" w:hAnsi="Cambria Math"/>
              </w:rPr>
              <m:t>g</m:t>
            </m:r>
          </m:e>
        </m:acc>
      </m:oMath>
      <w:proofErr w:type="gramStart"/>
      <w:r>
        <w:rPr>
          <w:rFonts w:ascii="URWPalladioL" w:hAnsi="URWPalladioL"/>
        </w:rPr>
        <w:t>is</w:t>
      </w:r>
      <w:proofErr w:type="gramEnd"/>
      <w:r>
        <w:rPr>
          <w:rFonts w:ascii="URWPalladioL" w:hAnsi="URWPalladioL"/>
        </w:rPr>
        <w:t xml:space="preserve"> the force of gravity on the object which is matched equally but in the opposite direction by the normal force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N</m:t>
                </m:r>
              </m:sub>
            </m:sSub>
          </m:e>
        </m:acc>
      </m:oMath>
      <w:r>
        <w:rPr>
          <w:rFonts w:ascii="URWPalladioL" w:hAnsi="URWPalladioL"/>
        </w:rPr>
        <w:t>.</w:t>
      </w:r>
      <w:ins w:id="25" w:author="Unknown Author" w:date="2016-07-26T15:19:00Z">
        <w:r>
          <w:rPr>
            <w:rFonts w:ascii="URWPalladioL" w:hAnsi="URWPalladioL"/>
          </w:rPr>
          <w:t xml:space="preserve"> </w:t>
        </w:r>
        <w:r>
          <w:rPr>
            <w:rFonts w:ascii="URWPalladioL" w:hAnsi="URWPalladioL"/>
          </w:rPr>
          <w:t xml:space="preserve">The normal force is a result of a surface acting on an object in opposition to gravity. The normal force is why a book doesn't simply fall through a table it is resting on. </w:t>
        </w:r>
      </w:ins>
      <w:r>
        <w:rPr>
          <w:rFonts w:ascii="URWPalladioL" w:hAnsi="URWPalladioL"/>
        </w:rPr>
        <w:t xml:space="preserve"> Finally, opposing the applied force is the frictional </w:t>
      </w:r>
      <w:proofErr w:type="gramStart"/>
      <w:r>
        <w:rPr>
          <w:rFonts w:ascii="URWPalladioL" w:hAnsi="URWPalladioL"/>
        </w:rPr>
        <w:t xml:space="preserve">force </w:t>
      </w:r>
      <w:proofErr w:type="gramEnd"/>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oMath>
      <w:r>
        <w:rPr>
          <w:rFonts w:ascii="URWPalladioL" w:hAnsi="URWPalladioL"/>
        </w:rPr>
        <w:t>. The frictional</w:t>
      </w:r>
      <w:r>
        <w:rPr>
          <w:rFonts w:ascii="URWPalladioL" w:hAnsi="URWPalladioL"/>
        </w:rPr>
        <w:t xml:space="preserve"> force is proportional to the normal force </w:t>
      </w:r>
    </w:p>
    <w:p w:rsidR="000E23FB" w:rsidRDefault="005877FB">
      <w:pPr>
        <w:pStyle w:val="TextBody"/>
        <w:jc w:val="center"/>
        <w:rPr>
          <w:rFonts w:ascii="URWPalladioL" w:hAnsi="URWPalladioL" w:hint="eastAsia"/>
        </w:rPr>
      </w:pP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r>
          <w:rPr>
            <w:rFonts w:ascii="Cambria Math" w:hAnsi="Cambria Math"/>
          </w:rPr>
          <m:t xml:space="preserve"> = </m:t>
        </m:r>
        <m:sSub>
          <m:sSubPr>
            <m:ctrlPr>
              <w:rPr>
                <w:rFonts w:ascii="Cambria Math" w:hAnsi="Cambria Math"/>
              </w:rPr>
            </m:ctrlPr>
          </m:sSubPr>
          <m:e>
            <m:r>
              <w:rPr>
                <w:rFonts w:ascii="Cambria Math" w:hAnsi="Cambria Math"/>
              </w:rPr>
              <m:t>μ</m:t>
            </m:r>
          </m:e>
          <m:sub>
            <m:r>
              <w:rPr>
                <w:rFonts w:ascii="Cambria Math" w:hAnsi="Cambria Math"/>
              </w:rPr>
              <m:t>k</m:t>
            </m:r>
          </m:sub>
        </m:sSub>
        <m:r>
          <w:rPr>
            <w:rFonts w:ascii="Cambria Math" w:hAnsi="Cambria Math"/>
          </w:rPr>
          <m:t xml:space="preserve"> * </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N</m:t>
                </m:r>
              </m:sub>
            </m:sSub>
          </m:e>
        </m:acc>
      </m:oMath>
      <w:r>
        <w:rPr>
          <w:rFonts w:ascii="URWPalladioL" w:hAnsi="URWPalladioL"/>
        </w:rPr>
        <w:t xml:space="preserve"> (</w:t>
      </w:r>
      <w:ins w:id="26" w:author="Unknown Author" w:date="2016-07-26T15:18:00Z">
        <w:r>
          <w:rPr>
            <w:rFonts w:ascii="URWPalladioL" w:hAnsi="URWPalladioL"/>
          </w:rPr>
          <w:t xml:space="preserve">Equation </w:t>
        </w:r>
      </w:ins>
      <w:r>
        <w:rPr>
          <w:rFonts w:ascii="URWPalladioL" w:hAnsi="URWPalladioL"/>
        </w:rPr>
        <w:t>1)</w:t>
      </w:r>
    </w:p>
    <w:p w:rsidR="000E23FB" w:rsidRDefault="005877FB">
      <w:pPr>
        <w:pStyle w:val="TextBody"/>
        <w:rPr>
          <w:rFonts w:ascii="URWPalladioL" w:hAnsi="URWPalladioL" w:hint="eastAsia"/>
        </w:rPr>
      </w:pPr>
      <w:proofErr w:type="gramStart"/>
      <w:r>
        <w:rPr>
          <w:rFonts w:ascii="URWPalladioL" w:hAnsi="URWPalladioL"/>
        </w:rPr>
        <w:t>where</w:t>
      </w:r>
      <w:proofErr w:type="gramEnd"/>
      <w:r>
        <w:rPr>
          <w:rFonts w:ascii="URWPalladioL" w:hAnsi="URWPalladioL"/>
        </w:rPr>
        <w:t xml:space="preserve"> </w:t>
      </w:r>
      <m:oMath>
        <m:sSub>
          <m:sSubPr>
            <m:ctrlPr>
              <w:rPr>
                <w:rFonts w:ascii="Cambria Math" w:hAnsi="Cambria Math"/>
              </w:rPr>
            </m:ctrlPr>
          </m:sSubPr>
          <m:e>
            <m:r>
              <w:rPr>
                <w:rFonts w:ascii="Cambria Math" w:hAnsi="Cambria Math"/>
              </w:rPr>
              <m:t>μ</m:t>
            </m:r>
          </m:e>
          <m:sub>
            <m:r>
              <w:rPr>
                <w:rFonts w:ascii="Cambria Math" w:hAnsi="Cambria Math"/>
              </w:rPr>
              <m:t>k</m:t>
            </m:r>
          </m:sub>
        </m:sSub>
      </m:oMath>
      <w:r>
        <w:rPr>
          <w:rFonts w:ascii="URWPalladioL" w:hAnsi="URWPalladioL"/>
        </w:rPr>
        <w:t xml:space="preserve">is the coefficient of friction. </w:t>
      </w:r>
    </w:p>
    <w:p w:rsidR="000E23FB" w:rsidRDefault="005877FB">
      <w:pPr>
        <w:pStyle w:val="TextBody"/>
        <w:rPr>
          <w:rFonts w:ascii="URWPalladioL" w:hAnsi="URWPalladioL" w:hint="eastAsia"/>
        </w:rPr>
      </w:pPr>
      <w:r>
        <w:rPr>
          <w:rFonts w:ascii="URWPalladioL" w:hAnsi="URWPalladioL"/>
        </w:rPr>
        <w:t>The coefficient of friction must be measured experimentally and is a property that depends on the two materials that are in contact. Th</w:t>
      </w:r>
      <w:r>
        <w:rPr>
          <w:rFonts w:ascii="URWPalladioL" w:hAnsi="URWPalladioL"/>
        </w:rPr>
        <w:t xml:space="preserve">ere are two types of coefficients of friction, kinetic friction </w:t>
      </w:r>
      <m:oMath>
        <m:sSub>
          <m:sSubPr>
            <m:ctrlPr>
              <w:rPr>
                <w:rFonts w:ascii="Cambria Math" w:hAnsi="Cambria Math"/>
              </w:rPr>
            </m:ctrlPr>
          </m:sSubPr>
          <m:e>
            <m:r>
              <w:rPr>
                <w:rFonts w:ascii="Cambria Math" w:hAnsi="Cambria Math"/>
              </w:rPr>
              <m:t>μ</m:t>
            </m:r>
          </m:e>
          <m:sub>
            <m:r>
              <w:rPr>
                <w:rFonts w:ascii="Cambria Math" w:hAnsi="Cambria Math"/>
              </w:rPr>
              <m:t>k</m:t>
            </m:r>
          </m:sub>
        </m:sSub>
      </m:oMath>
      <w:r>
        <w:rPr>
          <w:rFonts w:ascii="URWPalladioL" w:hAnsi="URWPalladioL"/>
        </w:rPr>
        <w:t xml:space="preserve">when objects are already in motion and static friction </w:t>
      </w:r>
      <m:oMath>
        <m:sSub>
          <m:sSubPr>
            <m:ctrlPr>
              <w:rPr>
                <w:rFonts w:ascii="Cambria Math" w:hAnsi="Cambria Math"/>
              </w:rPr>
            </m:ctrlPr>
          </m:sSubPr>
          <m:e>
            <m:r>
              <w:rPr>
                <w:rFonts w:ascii="Cambria Math" w:hAnsi="Cambria Math"/>
              </w:rPr>
              <m:t>μ</m:t>
            </m:r>
          </m:e>
          <m:sub>
            <m:r>
              <w:rPr>
                <w:rFonts w:ascii="Cambria Math" w:hAnsi="Cambria Math"/>
              </w:rPr>
              <m:t>s</m:t>
            </m:r>
          </m:sub>
        </m:sSub>
      </m:oMath>
      <w:r>
        <w:rPr>
          <w:rFonts w:ascii="URWPalladioL" w:hAnsi="URWPalladioL"/>
        </w:rPr>
        <w:t>when an object is at rest and needs a certain amount of force to get it moving. For an object sliding along a path</w:t>
      </w:r>
      <w:del w:id="27" w:author="Unknown Author" w:date="2016-07-27T10:22:00Z">
        <w:r>
          <w:rPr>
            <w:rFonts w:ascii="URWPalladioL" w:hAnsi="URWPalladioL"/>
          </w:rPr>
          <w:delText>, either horizo</w:delText>
        </w:r>
        <w:r>
          <w:rPr>
            <w:rFonts w:ascii="URWPalladioL" w:hAnsi="URWPalladioL"/>
          </w:rPr>
          <w:delText>ntally or down an inclined plane,</w:delText>
        </w:r>
      </w:del>
      <w:r>
        <w:rPr>
          <w:rFonts w:ascii="URWPalladioL" w:hAnsi="URWPalladioL"/>
        </w:rPr>
        <w:t xml:space="preserve"> the normal force is equal to the weight </w:t>
      </w:r>
      <m:oMath>
        <m:r>
          <w:rPr>
            <w:rFonts w:ascii="Cambria Math" w:hAnsi="Cambria Math"/>
          </w:rPr>
          <m:t>m</m:t>
        </m:r>
        <m:acc>
          <m:accPr>
            <m:chr m:val="⃗"/>
            <m:ctrlPr>
              <w:rPr>
                <w:rFonts w:ascii="Cambria Math" w:hAnsi="Cambria Math"/>
              </w:rPr>
            </m:ctrlPr>
          </m:accPr>
          <m:e>
            <m:r>
              <w:rPr>
                <w:rFonts w:ascii="Cambria Math" w:hAnsi="Cambria Math"/>
              </w:rPr>
              <m:t>g</m:t>
            </m:r>
          </m:e>
        </m:acc>
      </m:oMath>
      <w:r>
        <w:rPr>
          <w:rFonts w:ascii="URWPalladioL" w:hAnsi="URWPalladioL"/>
        </w:rPr>
        <w:t xml:space="preserve">of the </w:t>
      </w:r>
      <w:proofErr w:type="gramStart"/>
      <w:r>
        <w:rPr>
          <w:rFonts w:ascii="URWPalladioL" w:hAnsi="URWPalladioL"/>
        </w:rPr>
        <w:t>object</w:t>
      </w:r>
      <w:ins w:id="28" w:author="Unknown Author" w:date="2016-07-27T10:16:00Z">
        <w:r>
          <w:rPr>
            <w:rFonts w:ascii="URWPalladioL" w:hAnsi="URWPalladioL"/>
          </w:rPr>
          <w:t xml:space="preserve"> </w:t>
        </w:r>
      </w:ins>
      <w:r>
        <w:rPr>
          <w:rFonts w:ascii="URWPalladioL" w:hAnsi="URWPalladioL"/>
        </w:rPr>
        <w:t>.</w:t>
      </w:r>
      <w:proofErr w:type="gramEnd"/>
      <w:r>
        <w:rPr>
          <w:rFonts w:ascii="URWPalladioL" w:hAnsi="URWPalladioL"/>
        </w:rPr>
        <w:t xml:space="preserve"> Therefore the frictional force depends </w:t>
      </w:r>
      <w:r>
        <w:rPr>
          <w:rFonts w:ascii="URWPalladioL" w:hAnsi="URWPalladioL"/>
          <w:b/>
          <w:bCs/>
        </w:rPr>
        <w:t>only on the coefficient and the mass</w:t>
      </w:r>
      <w:r>
        <w:rPr>
          <w:rFonts w:ascii="URWPalladioL" w:hAnsi="URWPalladioL"/>
        </w:rPr>
        <w:t xml:space="preserve"> of an object.</w:t>
      </w:r>
    </w:p>
    <w:p w:rsidR="000E23FB" w:rsidRDefault="005877FB">
      <w:pPr>
        <w:pStyle w:val="TextBody"/>
        <w:rPr>
          <w:rFonts w:ascii="URWPalladioL" w:hAnsi="URWPalladioL" w:hint="eastAsia"/>
        </w:rPr>
      </w:pPr>
      <w:r>
        <w:rPr>
          <w:rFonts w:ascii="URWPalladioL" w:hAnsi="URWPalladioL"/>
        </w:rPr>
        <w:t xml:space="preserve">If the object is on an inclined plane then the normal force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N</m:t>
                </m:r>
              </m:sub>
            </m:sSub>
          </m:e>
        </m:acc>
      </m:oMath>
      <w:r>
        <w:rPr>
          <w:rFonts w:ascii="URWPalladioL" w:hAnsi="URWPalladioL"/>
        </w:rPr>
        <w:t>is perpe</w:t>
      </w:r>
      <w:proofErr w:type="spellStart"/>
      <w:r>
        <w:rPr>
          <w:rFonts w:ascii="URWPalladioL" w:hAnsi="URWPalladioL"/>
        </w:rPr>
        <w:t>ndicular</w:t>
      </w:r>
      <w:proofErr w:type="spellEnd"/>
      <w:r>
        <w:rPr>
          <w:rFonts w:ascii="URWPalladioL" w:hAnsi="URWPalladioL"/>
        </w:rPr>
        <w:t xml:space="preserve"> to the incline and is not equal and opposite to the weight </w:t>
      </w:r>
      <m:oMath>
        <m:r>
          <w:rPr>
            <w:rFonts w:ascii="Cambria Math" w:hAnsi="Cambria Math"/>
          </w:rPr>
          <m:t>m</m:t>
        </m:r>
        <m:acc>
          <m:accPr>
            <m:chr m:val="⃗"/>
            <m:ctrlPr>
              <w:rPr>
                <w:rFonts w:ascii="Cambria Math" w:hAnsi="Cambria Math"/>
              </w:rPr>
            </m:ctrlPr>
          </m:accPr>
          <m:e>
            <m:r>
              <w:rPr>
                <w:rFonts w:ascii="Cambria Math" w:hAnsi="Cambria Math"/>
              </w:rPr>
              <m:t>g</m:t>
            </m:r>
          </m:e>
        </m:acc>
      </m:oMath>
      <w:r>
        <w:rPr>
          <w:rFonts w:ascii="URWPalladioL" w:hAnsi="URWPalladioL"/>
        </w:rPr>
        <w:t>as can be seen in Figure 2.</w:t>
      </w:r>
    </w:p>
    <w:p w:rsidR="000E23FB" w:rsidRDefault="005877FB">
      <w:pPr>
        <w:pStyle w:val="TextBody"/>
        <w:rPr>
          <w:rFonts w:ascii="URWPalladioL" w:hAnsi="URWPalladioL" w:hint="eastAsia"/>
        </w:rPr>
      </w:pPr>
      <w:r>
        <w:rPr>
          <w:rFonts w:ascii="URWPalladioL" w:hAnsi="URWPalladioL"/>
          <w:noProof/>
          <w:lang w:eastAsia="en-US" w:bidi="ar-SA"/>
        </w:rPr>
        <w:drawing>
          <wp:anchor distT="0" distB="0" distL="0" distR="0" simplePos="0" relativeHeight="10" behindDoc="0" locked="0" layoutInCell="1" allowOverlap="1">
            <wp:simplePos x="0" y="0"/>
            <wp:positionH relativeFrom="column">
              <wp:posOffset>957580</wp:posOffset>
            </wp:positionH>
            <wp:positionV relativeFrom="paragraph">
              <wp:posOffset>528955</wp:posOffset>
            </wp:positionV>
            <wp:extent cx="4417060" cy="3295015"/>
            <wp:effectExtent l="0" t="0" r="0" b="0"/>
            <wp:wrapTopAndBottom/>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7"/>
                    <a:stretch>
                      <a:fillRect/>
                    </a:stretch>
                  </pic:blipFill>
                  <pic:spPr bwMode="auto">
                    <a:xfrm>
                      <a:off x="0" y="0"/>
                      <a:ext cx="4417060" cy="3295015"/>
                    </a:xfrm>
                    <a:prstGeom prst="rect">
                      <a:avLst/>
                    </a:prstGeom>
                    <a:noFill/>
                    <a:ln w="9525">
                      <a:noFill/>
                      <a:miter lim="800000"/>
                      <a:headEnd/>
                      <a:tailEnd/>
                    </a:ln>
                  </pic:spPr>
                </pic:pic>
              </a:graphicData>
            </a:graphic>
          </wp:anchor>
        </w:drawing>
      </w: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5877FB">
      <w:pPr>
        <w:pStyle w:val="TextBody"/>
        <w:jc w:val="center"/>
        <w:rPr>
          <w:rFonts w:ascii="URWPalladioL" w:hAnsi="URWPalladioL" w:hint="eastAsia"/>
        </w:rPr>
      </w:pPr>
      <w:r>
        <w:rPr>
          <w:rFonts w:ascii="URWPalladioL" w:hAnsi="URWPalladioL"/>
        </w:rPr>
        <w:t>Figure 2</w:t>
      </w:r>
    </w:p>
    <w:p w:rsidR="000E23FB" w:rsidRDefault="005877FB">
      <w:pPr>
        <w:pStyle w:val="TextBody"/>
        <w:rPr>
          <w:rFonts w:ascii="URWPalladioL" w:hAnsi="URWPalladioL" w:hint="eastAsia"/>
        </w:rPr>
      </w:pPr>
      <w:r>
        <w:rPr>
          <w:rFonts w:ascii="URWPalladioL" w:hAnsi="URWPalladioL"/>
        </w:rPr>
        <w:t>In this case only a component of</w:t>
      </w:r>
      <m:oMath>
        <m:r>
          <w:rPr>
            <w:rFonts w:ascii="Cambria Math" w:hAnsi="Cambria Math"/>
          </w:rPr>
          <m:t>m</m:t>
        </m:r>
        <m:acc>
          <m:accPr>
            <m:chr m:val="⃗"/>
            <m:ctrlPr>
              <w:rPr>
                <w:rFonts w:ascii="Cambria Math" w:hAnsi="Cambria Math"/>
              </w:rPr>
            </m:ctrlPr>
          </m:accPr>
          <m:e>
            <m:r>
              <w:rPr>
                <w:rFonts w:ascii="Cambria Math" w:hAnsi="Cambria Math"/>
              </w:rPr>
              <m:t>g</m:t>
            </m:r>
          </m:e>
        </m:acc>
      </m:oMath>
      <w:r>
        <w:rPr>
          <w:rFonts w:ascii="URWPalladioL" w:hAnsi="URWPalladioL"/>
        </w:rPr>
        <w:t>is equivalent to the normal force depending on the angle</w:t>
      </w:r>
      <m:oMath>
        <m:r>
          <w:rPr>
            <w:rFonts w:ascii="Cambria Math" w:hAnsi="Cambria Math"/>
          </w:rPr>
          <m:t>θ</m:t>
        </m:r>
      </m:oMath>
    </w:p>
    <w:p w:rsidR="000E23FB" w:rsidRDefault="005877FB">
      <w:pPr>
        <w:pStyle w:val="TextBody"/>
        <w:jc w:val="center"/>
        <w:rPr>
          <w:rFonts w:ascii="URWPalladioL" w:hAnsi="URWPalladioL" w:hint="eastAsia"/>
        </w:rPr>
      </w:pP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r>
          <w:rPr>
            <w:rFonts w:ascii="Cambria Math" w:hAnsi="Cambria Math"/>
          </w:rPr>
          <m:t xml:space="preserve"> = </m:t>
        </m:r>
        <m:sSub>
          <m:sSubPr>
            <m:ctrlPr>
              <w:rPr>
                <w:rFonts w:ascii="Cambria Math" w:hAnsi="Cambria Math"/>
              </w:rPr>
            </m:ctrlPr>
          </m:sSubPr>
          <m:e>
            <m:r>
              <w:rPr>
                <w:rFonts w:ascii="Cambria Math" w:hAnsi="Cambria Math"/>
              </w:rPr>
              <m:t>μ</m:t>
            </m:r>
          </m:e>
          <m:sub>
            <m:r>
              <w:rPr>
                <w:rFonts w:ascii="Cambria Math" w:hAnsi="Cambria Math"/>
              </w:rPr>
              <m:t>k</m:t>
            </m:r>
          </m:sub>
        </m:sSub>
        <m:r>
          <w:rPr>
            <w:rFonts w:ascii="Cambria Math" w:hAnsi="Cambria Math"/>
          </w:rPr>
          <m:t xml:space="preserve"> * </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N</m:t>
                </m:r>
              </m:sub>
            </m:sSub>
          </m:e>
        </m:acc>
        <m:r>
          <w:rPr>
            <w:rFonts w:ascii="Cambria Math" w:hAnsi="Cambria Math"/>
          </w:rPr>
          <m:t xml:space="preserve"> = </m:t>
        </m:r>
        <m:sSub>
          <m:sSubPr>
            <m:ctrlPr>
              <w:rPr>
                <w:rFonts w:ascii="Cambria Math" w:hAnsi="Cambria Math"/>
              </w:rPr>
            </m:ctrlPr>
          </m:sSubPr>
          <m:e>
            <m:r>
              <w:rPr>
                <w:rFonts w:ascii="Cambria Math" w:hAnsi="Cambria Math"/>
              </w:rPr>
              <m:t>μ</m:t>
            </m:r>
          </m:e>
          <m:sub>
            <m:r>
              <w:rPr>
                <w:rFonts w:ascii="Cambria Math" w:hAnsi="Cambria Math"/>
              </w:rPr>
              <m:t>k</m:t>
            </m:r>
          </m:sub>
        </m:sSub>
        <m:r>
          <w:rPr>
            <w:rFonts w:ascii="Cambria Math" w:hAnsi="Cambria Math"/>
          </w:rPr>
          <m:t xml:space="preserve"> * </m:t>
        </m:r>
        <m:r>
          <w:rPr>
            <w:rFonts w:ascii="Cambria Math" w:hAnsi="Cambria Math"/>
          </w:rPr>
          <m:t>m</m:t>
        </m:r>
        <m:acc>
          <m:accPr>
            <m:chr m:val="⃗"/>
            <m:ctrlPr>
              <w:rPr>
                <w:rFonts w:ascii="Cambria Math" w:hAnsi="Cambria Math"/>
              </w:rPr>
            </m:ctrlPr>
          </m:accPr>
          <m:e>
            <m:r>
              <w:rPr>
                <w:rFonts w:ascii="Cambria Math" w:hAnsi="Cambria Math"/>
              </w:rPr>
              <m:t>g</m:t>
            </m:r>
          </m:e>
        </m:acc>
        <m:r>
          <w:rPr>
            <w:rFonts w:ascii="Cambria Math" w:hAnsi="Cambria Math"/>
          </w:rPr>
          <m:t xml:space="preserve"> * </m:t>
        </m:r>
        <m:r>
          <w:rPr>
            <w:rFonts w:ascii="Cambria Math" w:hAnsi="Cambria Math"/>
          </w:rPr>
          <m:t>cos</m:t>
        </m:r>
        <m:d>
          <m:dPr>
            <m:ctrlPr>
              <w:rPr>
                <w:rFonts w:ascii="Cambria Math" w:hAnsi="Cambria Math"/>
              </w:rPr>
            </m:ctrlPr>
          </m:dPr>
          <m:e>
            <m:r>
              <w:rPr>
                <w:rFonts w:ascii="Cambria Math" w:hAnsi="Cambria Math"/>
              </w:rPr>
              <m:t>θ</m:t>
            </m:r>
          </m:e>
        </m:d>
      </m:oMath>
      <w:r>
        <w:rPr>
          <w:rFonts w:ascii="URWPalladioL" w:hAnsi="URWPalladioL"/>
        </w:rPr>
        <w:t>(</w:t>
      </w:r>
      <w:ins w:id="29" w:author="Unknown Author" w:date="2016-07-26T15:38:00Z">
        <w:r>
          <w:rPr>
            <w:rFonts w:ascii="URWPalladioL" w:hAnsi="URWPalladioL"/>
          </w:rPr>
          <w:t>Eq</w:t>
        </w:r>
        <w:r>
          <w:rPr>
            <w:rFonts w:ascii="URWPalladioL" w:hAnsi="URWPalladioL"/>
          </w:rPr>
          <w:t xml:space="preserve">uation </w:t>
        </w:r>
      </w:ins>
      <w:r>
        <w:rPr>
          <w:rFonts w:ascii="URWPalladioL" w:hAnsi="URWPalladioL"/>
        </w:rPr>
        <w:t>2)</w:t>
      </w:r>
    </w:p>
    <w:p w:rsidR="000E23FB" w:rsidRDefault="005877FB">
      <w:pPr>
        <w:pStyle w:val="TextBody"/>
        <w:rPr>
          <w:rFonts w:ascii="URWPalladioL" w:hAnsi="URWPalladioL" w:hint="eastAsia"/>
        </w:rPr>
      </w:pPr>
      <w:ins w:id="30" w:author="Unknown Author" w:date="2016-07-27T12:06:00Z">
        <w:r>
          <w:rPr>
            <w:rFonts w:ascii="URWPalladioL" w:hAnsi="URWPalladioL"/>
          </w:rPr>
          <w:t>The angle of repose</w:t>
        </w:r>
      </w:ins>
      <m:oMath>
        <m:d>
          <m:dPr>
            <m:ctrlPr>
              <w:rPr>
                <w:rFonts w:ascii="Cambria Math" w:hAnsi="Cambria Math"/>
              </w:rPr>
            </m:ctrlPr>
          </m:dPr>
          <m:e>
            <m:sSub>
              <m:sSubPr>
                <m:ctrlPr>
                  <w:rPr>
                    <w:rFonts w:ascii="Cambria Math" w:hAnsi="Cambria Math"/>
                  </w:rPr>
                </m:ctrlPr>
              </m:sSubPr>
              <m:e>
                <m:r>
                  <w:ins w:id="31" w:author="Unknown Author" w:date="2016-07-27T12:06:00Z">
                    <w:rPr>
                      <w:rFonts w:ascii="Cambria Math" w:hAnsi="Cambria Math"/>
                    </w:rPr>
                    <m:t>θ</m:t>
                  </w:ins>
                </m:r>
              </m:e>
              <m:sub>
                <m:r>
                  <w:ins w:id="32" w:author="Unknown Author" w:date="2016-07-27T12:06:00Z">
                    <w:rPr>
                      <w:rFonts w:ascii="Cambria Math" w:hAnsi="Cambria Math"/>
                    </w:rPr>
                    <m:t>R</m:t>
                  </w:ins>
                </m:r>
              </m:sub>
            </m:sSub>
          </m:e>
        </m:d>
      </m:oMath>
      <w:ins w:id="33" w:author="Unknown Author" w:date="2016-07-27T12:06:00Z">
        <w:r>
          <w:rPr>
            <w:rFonts w:ascii="URWPalladioL" w:hAnsi="URWPalladioL"/>
          </w:rPr>
          <w:t>is defined as the point at which the force of gravity on an object overcomes the static friction force and the object begins to slide down an inclined plane.</w:t>
        </w:r>
      </w:ins>
      <w:ins w:id="34" w:author="Unknown Author" w:date="2016-07-27T12:58:00Z">
        <w:r>
          <w:rPr>
            <w:rFonts w:ascii="URWPalladioL" w:hAnsi="URWPalladioL"/>
          </w:rPr>
          <w:t xml:space="preserve"> A good </w:t>
        </w:r>
      </w:ins>
      <w:ins w:id="35" w:author="Unknown Author" w:date="2016-07-27T12:59:00Z">
        <w:r>
          <w:rPr>
            <w:rFonts w:ascii="URWPalladioL" w:hAnsi="URWPalladioL"/>
          </w:rPr>
          <w:t>approximation for the angle of repose is</w:t>
        </w:r>
      </w:ins>
    </w:p>
    <w:p w:rsidR="000E23FB" w:rsidRDefault="005877FB">
      <w:pPr>
        <w:pStyle w:val="TextBody"/>
        <w:jc w:val="center"/>
        <w:rPr>
          <w:rFonts w:ascii="URWPalladioL" w:hAnsi="URWPalladioL" w:hint="eastAsia"/>
        </w:rPr>
      </w:pPr>
      <m:oMath>
        <m:r>
          <w:rPr>
            <w:rFonts w:ascii="Cambria Math" w:hAnsi="Cambria Math"/>
          </w:rPr>
          <m:t>tan</m:t>
        </m:r>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R</m:t>
                </m:r>
              </m:sub>
            </m:sSub>
          </m:e>
        </m:d>
        <m:r>
          <w:rPr>
            <w:rFonts w:ascii="Cambria Math" w:hAnsi="Cambria Math"/>
          </w:rPr>
          <m:t>=</m:t>
        </m:r>
        <m:sSub>
          <m:sSubPr>
            <m:ctrlPr>
              <w:rPr>
                <w:rFonts w:ascii="Cambria Math" w:hAnsi="Cambria Math"/>
              </w:rPr>
            </m:ctrlPr>
          </m:sSubPr>
          <m:e>
            <m:r>
              <w:rPr>
                <w:rFonts w:ascii="Cambria Math" w:hAnsi="Cambria Math"/>
              </w:rPr>
              <m:t>μ</m:t>
            </m:r>
          </m:e>
          <m:sub>
            <m:r>
              <w:rPr>
                <w:rFonts w:ascii="Cambria Math" w:hAnsi="Cambria Math"/>
              </w:rPr>
              <m:t>s</m:t>
            </m:r>
          </m:sub>
        </m:sSub>
      </m:oMath>
      <w:ins w:id="36" w:author="Unknown Author" w:date="2016-07-27T13:00:00Z">
        <w:r>
          <w:rPr>
            <w:rFonts w:ascii="URWPalladioL" w:hAnsi="URWPalladioL"/>
          </w:rPr>
          <w:t>(Equation 3)</w:t>
        </w:r>
      </w:ins>
    </w:p>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5877FB">
      <w:pPr>
        <w:pStyle w:val="TextBody"/>
        <w:rPr>
          <w:rFonts w:ascii="URWPalladioL" w:hAnsi="URWPalladioL" w:hint="eastAsia"/>
          <w:b/>
        </w:rPr>
      </w:pPr>
      <w:r>
        <w:rPr>
          <w:rFonts w:ascii="URWPalladioL" w:hAnsi="URWPalladioL"/>
          <w:b/>
        </w:rPr>
        <w:t>Procedure:</w:t>
      </w:r>
    </w:p>
    <w:p w:rsidR="000E23FB" w:rsidRDefault="000E23FB">
      <w:pPr>
        <w:pStyle w:val="TextBody"/>
        <w:rPr>
          <w:rFonts w:ascii="URWPalladioL" w:hAnsi="URWPalladioL" w:hint="eastAsia"/>
          <w:b/>
        </w:rPr>
      </w:pPr>
    </w:p>
    <w:p w:rsidR="000E23FB" w:rsidRDefault="005877FB">
      <w:pPr>
        <w:pStyle w:val="TextBody"/>
        <w:rPr>
          <w:rFonts w:ascii="URWPalladioL" w:hAnsi="URWPalladioL" w:hint="eastAsia"/>
        </w:rPr>
      </w:pPr>
      <w:r>
        <w:rPr>
          <w:rFonts w:ascii="URWPalladioL" w:hAnsi="URWPalladioL"/>
        </w:rPr>
        <w:t>1.</w:t>
      </w:r>
      <w:r>
        <w:rPr>
          <w:rFonts w:ascii="URWPalladioL" w:hAnsi="URWPalladioL"/>
          <w:b/>
        </w:rPr>
        <w:t xml:space="preserve"> </w:t>
      </w:r>
      <w:r>
        <w:rPr>
          <w:rFonts w:ascii="URWPalladioL" w:hAnsi="URWPalladioL"/>
        </w:rPr>
        <w:t>Measure coefficients of friction.</w:t>
      </w:r>
    </w:p>
    <w:p w:rsidR="000E23FB" w:rsidRDefault="005877FB">
      <w:pPr>
        <w:pStyle w:val="TextBody"/>
        <w:numPr>
          <w:ilvl w:val="1"/>
          <w:numId w:val="2"/>
        </w:numPr>
        <w:rPr>
          <w:rFonts w:ascii="URWPalladioL" w:hAnsi="URWPalladioL" w:hint="eastAsia"/>
        </w:rPr>
      </w:pPr>
      <w:r>
        <w:rPr>
          <w:rFonts w:ascii="URWPalladioL" w:hAnsi="URWPalladioL"/>
        </w:rPr>
        <w:t>Using a scale measure the mass of block A and B.</w:t>
      </w:r>
    </w:p>
    <w:p w:rsidR="000E23FB" w:rsidRDefault="005877FB">
      <w:pPr>
        <w:pStyle w:val="TextBody"/>
        <w:numPr>
          <w:ilvl w:val="1"/>
          <w:numId w:val="2"/>
        </w:numPr>
        <w:rPr>
          <w:rFonts w:ascii="URWPalladioL" w:hAnsi="URWPalladioL" w:hint="eastAsia"/>
        </w:rPr>
      </w:pPr>
      <w:r>
        <w:rPr>
          <w:rFonts w:ascii="URWPalladioL" w:hAnsi="URWPalladioL"/>
        </w:rPr>
        <w:t xml:space="preserve">Connect the force scale to block A. Pull the scale horizontally and note the reading just before the block begins to slide. Just before it </w:t>
      </w:r>
      <w:r>
        <w:rPr>
          <w:rFonts w:ascii="URWPalladioL" w:hAnsi="URWPalladioL"/>
        </w:rPr>
        <w:t>begins to slide the maximum amount of static friction is resisting the movement. Use the force reading to calculate</w:t>
      </w:r>
      <m:oMath>
        <m:sSub>
          <m:sSubPr>
            <m:ctrlPr>
              <w:rPr>
                <w:rFonts w:ascii="Cambria Math" w:hAnsi="Cambria Math"/>
              </w:rPr>
            </m:ctrlPr>
          </m:sSubPr>
          <m:e>
            <m:r>
              <w:rPr>
                <w:rFonts w:ascii="Cambria Math" w:hAnsi="Cambria Math"/>
              </w:rPr>
              <m:t>μ</m:t>
            </m:r>
          </m:e>
          <m:sub>
            <m:r>
              <w:rPr>
                <w:rFonts w:ascii="Cambria Math" w:hAnsi="Cambria Math"/>
              </w:rPr>
              <m:t>s</m:t>
            </m:r>
          </m:sub>
        </m:sSub>
      </m:oMath>
      <w:r>
        <w:rPr>
          <w:rFonts w:ascii="URWPalladioL" w:hAnsi="URWPalladioL"/>
        </w:rPr>
        <w:t>for block A. Do this five times and record the average value.</w:t>
      </w:r>
    </w:p>
    <w:p w:rsidR="000E23FB" w:rsidRDefault="005877FB">
      <w:pPr>
        <w:pStyle w:val="TextBody"/>
        <w:numPr>
          <w:ilvl w:val="1"/>
          <w:numId w:val="2"/>
        </w:numPr>
        <w:rPr>
          <w:rFonts w:ascii="URWPalladioL" w:hAnsi="URWPalladioL" w:hint="eastAsia"/>
        </w:rPr>
      </w:pPr>
      <w:r>
        <w:rPr>
          <w:rFonts w:ascii="URWPalladioL" w:hAnsi="URWPalladioL"/>
        </w:rPr>
        <w:t>For block B do the same as step 1.1.</w:t>
      </w:r>
    </w:p>
    <w:p w:rsidR="000E23FB" w:rsidRDefault="005877FB">
      <w:pPr>
        <w:pStyle w:val="TextBody"/>
        <w:numPr>
          <w:ilvl w:val="1"/>
          <w:numId w:val="2"/>
        </w:numPr>
        <w:rPr>
          <w:rFonts w:ascii="URWPalladioL" w:hAnsi="URWPalladioL" w:hint="eastAsia"/>
        </w:rPr>
      </w:pPr>
      <w:r>
        <w:rPr>
          <w:rFonts w:ascii="URWPalladioL" w:hAnsi="URWPalladioL"/>
        </w:rPr>
        <w:t>Pull block A across the table at a con</w:t>
      </w:r>
      <w:r>
        <w:rPr>
          <w:rFonts w:ascii="URWPalladioL" w:hAnsi="URWPalladioL"/>
        </w:rPr>
        <w:t xml:space="preserve">stant speed. If the speed is constant then the force reading on the scale should be equal to the frictional force. Calculate </w:t>
      </w:r>
      <m:oMath>
        <m:sSub>
          <m:sSubPr>
            <m:ctrlPr>
              <w:rPr>
                <w:rFonts w:ascii="Cambria Math" w:hAnsi="Cambria Math"/>
              </w:rPr>
            </m:ctrlPr>
          </m:sSubPr>
          <m:e>
            <m:r>
              <w:rPr>
                <w:rFonts w:ascii="Cambria Math" w:hAnsi="Cambria Math"/>
              </w:rPr>
              <m:t>μ</m:t>
            </m:r>
          </m:e>
          <m:sub>
            <m:r>
              <w:rPr>
                <w:rFonts w:ascii="Cambria Math" w:hAnsi="Cambria Math"/>
              </w:rPr>
              <m:t>k</m:t>
            </m:r>
          </m:sub>
        </m:sSub>
      </m:oMath>
      <w:r>
        <w:rPr>
          <w:rFonts w:ascii="URWPalladioL" w:hAnsi="URWPalladioL"/>
        </w:rPr>
        <w:t>for block A. Do this five times and record the average value.</w:t>
      </w:r>
    </w:p>
    <w:p w:rsidR="000E23FB" w:rsidRDefault="005877FB">
      <w:pPr>
        <w:pStyle w:val="TextBody"/>
        <w:numPr>
          <w:ilvl w:val="1"/>
          <w:numId w:val="2"/>
        </w:numPr>
        <w:rPr>
          <w:rFonts w:ascii="URWPalladioL" w:hAnsi="URWPalladioL" w:hint="eastAsia"/>
        </w:rPr>
      </w:pPr>
      <w:r>
        <w:rPr>
          <w:rFonts w:ascii="URWPalladioL" w:hAnsi="URWPalladioL"/>
        </w:rPr>
        <w:t>For block B do the same as step 1.4.</w:t>
      </w:r>
    </w:p>
    <w:p w:rsidR="000E23FB" w:rsidRDefault="005877FB">
      <w:pPr>
        <w:pStyle w:val="TextBody"/>
        <w:rPr>
          <w:rFonts w:ascii="URWPalladioL" w:hAnsi="URWPalladioL" w:hint="eastAsia"/>
        </w:rPr>
      </w:pPr>
      <w:r>
        <w:rPr>
          <w:rFonts w:ascii="URWPalladioL" w:hAnsi="URWPalladioL"/>
        </w:rPr>
        <w:t>2. Effect of weight on the f</w:t>
      </w:r>
      <w:r>
        <w:rPr>
          <w:rFonts w:ascii="URWPalladioL" w:hAnsi="URWPalladioL"/>
        </w:rPr>
        <w:t xml:space="preserve">orce of friction. </w:t>
      </w:r>
    </w:p>
    <w:p w:rsidR="000E23FB" w:rsidRDefault="005877FB">
      <w:pPr>
        <w:pStyle w:val="TextBody"/>
        <w:numPr>
          <w:ilvl w:val="1"/>
          <w:numId w:val="3"/>
        </w:numPr>
        <w:rPr>
          <w:rFonts w:ascii="URWPalladioL" w:hAnsi="URWPalladioL" w:hint="eastAsia"/>
        </w:rPr>
      </w:pPr>
      <w:r>
        <w:rPr>
          <w:rFonts w:ascii="URWPalladioL" w:hAnsi="URWPalladioL"/>
        </w:rPr>
        <w:t xml:space="preserve">Place block </w:t>
      </w:r>
      <w:proofErr w:type="gramStart"/>
      <w:r>
        <w:rPr>
          <w:rFonts w:ascii="URWPalladioL" w:hAnsi="URWPalladioL"/>
        </w:rPr>
        <w:t>A</w:t>
      </w:r>
      <w:proofErr w:type="gramEnd"/>
      <w:r>
        <w:rPr>
          <w:rFonts w:ascii="URWPalladioL" w:hAnsi="URWPalladioL"/>
        </w:rPr>
        <w:t xml:space="preserve"> on top of block B and repeat step 1.4 five times taking the average value. </w:t>
      </w:r>
      <w:del w:id="37" w:author="Unknown Author" w:date="2016-07-27T10:25:00Z">
        <w:r>
          <w:rPr>
            <w:rFonts w:ascii="URWPalladioL" w:hAnsi="URWPalladioL"/>
          </w:rPr>
          <w:delText>By what factor did the frictional force increase/decrease?</w:delText>
        </w:r>
      </w:del>
      <w:ins w:id="38" w:author="Unknown Author" w:date="2016-07-27T10:25:00Z">
        <w:r>
          <w:rPr>
            <w:rFonts w:ascii="URWPalladioL" w:hAnsi="URWPalladioL"/>
          </w:rPr>
          <w:t xml:space="preserve">Calculate </w:t>
        </w:r>
        <w:proofErr w:type="gramStart"/>
        <w:r>
          <w:rPr>
            <w:rFonts w:ascii="URWPalladioL" w:hAnsi="URWPalladioL"/>
          </w:rPr>
          <w:t>the  factor</w:t>
        </w:r>
        <w:proofErr w:type="gramEnd"/>
        <w:r>
          <w:rPr>
            <w:rFonts w:ascii="URWPalladioL" w:hAnsi="URWPalladioL"/>
          </w:rPr>
          <w:t xml:space="preserve"> by which the frictional force increased/decreased.</w:t>
        </w:r>
      </w:ins>
    </w:p>
    <w:p w:rsidR="000E23FB" w:rsidRDefault="005877FB">
      <w:pPr>
        <w:pStyle w:val="TextBody"/>
        <w:numPr>
          <w:ilvl w:val="1"/>
          <w:numId w:val="3"/>
        </w:numPr>
        <w:rPr>
          <w:rFonts w:ascii="URWPalladioL" w:hAnsi="URWPalladioL" w:hint="eastAsia"/>
        </w:rPr>
      </w:pPr>
      <w:r>
        <w:rPr>
          <w:rFonts w:ascii="URWPalladioL" w:hAnsi="URWPalladioL"/>
        </w:rPr>
        <w:t xml:space="preserve"> </w:t>
      </w:r>
      <w:r>
        <w:rPr>
          <w:rFonts w:ascii="URWPalladioL" w:hAnsi="URWPalladioL"/>
        </w:rPr>
        <w:t xml:space="preserve">Place block B on top of block A and repeat step 1.4 five times taking the average value. </w:t>
      </w:r>
      <w:del w:id="39" w:author="Unknown Author" w:date="2016-07-27T10:22:00Z">
        <w:r>
          <w:rPr>
            <w:rFonts w:ascii="URWPalladioL" w:hAnsi="URWPalladioL"/>
          </w:rPr>
          <w:delText>By</w:delText>
        </w:r>
      </w:del>
      <w:ins w:id="40" w:author="Unknown Author" w:date="2016-07-27T10:22:00Z">
        <w:r>
          <w:rPr>
            <w:rFonts w:ascii="URWPalladioL" w:hAnsi="URWPalladioL"/>
          </w:rPr>
          <w:t>Cal</w:t>
        </w:r>
      </w:ins>
      <w:ins w:id="41" w:author="Unknown Author" w:date="2016-07-27T10:23:00Z">
        <w:r>
          <w:rPr>
            <w:rFonts w:ascii="URWPalladioL" w:hAnsi="URWPalladioL"/>
          </w:rPr>
          <w:t>culate the</w:t>
        </w:r>
      </w:ins>
      <w:r>
        <w:rPr>
          <w:rFonts w:ascii="URWPalladioL" w:hAnsi="URWPalladioL"/>
        </w:rPr>
        <w:t xml:space="preserve"> </w:t>
      </w:r>
      <w:del w:id="42" w:author="Unknown Author" w:date="2016-07-27T10:23:00Z">
        <w:r>
          <w:rPr>
            <w:rFonts w:ascii="URWPalladioL" w:hAnsi="URWPalladioL"/>
          </w:rPr>
          <w:delText>what</w:delText>
        </w:r>
      </w:del>
      <w:r>
        <w:rPr>
          <w:rFonts w:ascii="URWPalladioL" w:hAnsi="URWPalladioL"/>
        </w:rPr>
        <w:t xml:space="preserve"> factor</w:t>
      </w:r>
      <w:ins w:id="43" w:author="Unknown Author" w:date="2016-07-27T10:23:00Z">
        <w:r>
          <w:rPr>
            <w:rFonts w:ascii="URWPalladioL" w:hAnsi="URWPalladioL"/>
          </w:rPr>
          <w:t xml:space="preserve"> by which</w:t>
        </w:r>
      </w:ins>
      <w:r>
        <w:rPr>
          <w:rFonts w:ascii="URWPalladioL" w:hAnsi="URWPalladioL"/>
        </w:rPr>
        <w:t xml:space="preserve"> </w:t>
      </w:r>
      <w:del w:id="44" w:author="Unknown Author" w:date="2016-07-27T10:23:00Z">
        <w:r>
          <w:rPr>
            <w:rFonts w:ascii="URWPalladioL" w:hAnsi="URWPalladioL"/>
          </w:rPr>
          <w:delText xml:space="preserve">did </w:delText>
        </w:r>
      </w:del>
      <w:r>
        <w:rPr>
          <w:rFonts w:ascii="URWPalladioL" w:hAnsi="URWPalladioL"/>
        </w:rPr>
        <w:t>the frictional force increase</w:t>
      </w:r>
      <w:ins w:id="45" w:author="Unknown Author" w:date="2016-07-27T10:23:00Z">
        <w:r>
          <w:rPr>
            <w:rFonts w:ascii="URWPalladioL" w:hAnsi="URWPalladioL"/>
          </w:rPr>
          <w:t>d</w:t>
        </w:r>
      </w:ins>
      <w:r>
        <w:rPr>
          <w:rFonts w:ascii="URWPalladioL" w:hAnsi="URWPalladioL"/>
        </w:rPr>
        <w:t>/decrease</w:t>
      </w:r>
      <w:ins w:id="46" w:author="Unknown Author" w:date="2016-07-27T10:23:00Z">
        <w:r>
          <w:rPr>
            <w:rFonts w:ascii="URWPalladioL" w:hAnsi="URWPalladioL"/>
          </w:rPr>
          <w:t>d.</w:t>
        </w:r>
      </w:ins>
      <w:del w:id="47" w:author="Unknown Author" w:date="2016-07-27T10:23:00Z">
        <w:r>
          <w:rPr>
            <w:rFonts w:ascii="URWPalladioL" w:hAnsi="URWPalladioL"/>
          </w:rPr>
          <w:delText>?</w:delText>
        </w:r>
      </w:del>
    </w:p>
    <w:p w:rsidR="000E23FB" w:rsidRDefault="005877FB">
      <w:pPr>
        <w:pStyle w:val="TextBody"/>
        <w:rPr>
          <w:rFonts w:ascii="URWPalladioL" w:hAnsi="URWPalladioL" w:hint="eastAsia"/>
        </w:rPr>
      </w:pPr>
      <w:r>
        <w:rPr>
          <w:rFonts w:ascii="URWPalladioL" w:hAnsi="URWPalladioL"/>
        </w:rPr>
        <w:t>3. Effect of surface area on force of friction.</w:t>
      </w:r>
    </w:p>
    <w:p w:rsidR="000E23FB" w:rsidRDefault="005877FB">
      <w:pPr>
        <w:pStyle w:val="TextBody"/>
        <w:numPr>
          <w:ilvl w:val="1"/>
          <w:numId w:val="4"/>
        </w:numPr>
        <w:rPr>
          <w:rFonts w:ascii="URWPalladioL" w:hAnsi="URWPalladioL" w:hint="eastAsia"/>
        </w:rPr>
      </w:pPr>
      <w:r>
        <w:rPr>
          <w:rFonts w:ascii="URWPalladioL" w:hAnsi="URWPalladioL"/>
        </w:rPr>
        <w:t>Turn block A onto the side that has</w:t>
      </w:r>
      <w:r>
        <w:rPr>
          <w:rFonts w:ascii="URWPalladioL" w:hAnsi="URWPalladioL"/>
        </w:rPr>
        <w:t xml:space="preserve"> a smaller surface area. This is the side where </w:t>
      </w:r>
      <w:ins w:id="48" w:author="Unknown Author" w:date="2016-07-27T10:44:00Z">
        <w:r>
          <w:rPr>
            <w:rFonts w:ascii="URWPalladioL" w:hAnsi="URWPalladioL"/>
          </w:rPr>
          <w:t xml:space="preserve">the middle has been cut out and </w:t>
        </w:r>
      </w:ins>
      <w:ins w:id="49" w:author="Unknown Author" w:date="2016-07-27T10:48:00Z">
        <w:r>
          <w:rPr>
            <w:rFonts w:ascii="URWPalladioL" w:hAnsi="URWPalladioL"/>
          </w:rPr>
          <w:t xml:space="preserve">only </w:t>
        </w:r>
      </w:ins>
      <w:ins w:id="50" w:author="Unknown Author" w:date="2016-07-27T12:06:00Z">
        <w:r>
          <w:rPr>
            <w:rFonts w:ascii="URWPalladioL" w:hAnsi="URWPalladioL"/>
          </w:rPr>
          <w:t>the edges touch the table.</w:t>
        </w:r>
      </w:ins>
      <w:del w:id="51" w:author="Unknown Author" w:date="2016-07-27T12:06:00Z">
        <w:r>
          <w:rPr>
            <w:rFonts w:ascii="URWPalladioL" w:hAnsi="URWPalladioL"/>
          </w:rPr>
          <w:delText>.</w:delText>
        </w:r>
      </w:del>
      <w:del w:id="52" w:author="Unknown Author" w:date="2016-07-27T10:44:00Z">
        <w:r>
          <w:rPr>
            <w:rFonts w:ascii="URWPalladioL" w:hAnsi="URWPalladioL"/>
          </w:rPr>
          <w:delText>only the edges touch the table</w:delText>
        </w:r>
      </w:del>
      <w:r>
        <w:rPr>
          <w:rFonts w:ascii="URWPalladioL" w:hAnsi="URWPalladioL"/>
        </w:rPr>
        <w:t xml:space="preserve"> Measure the force of friction and compare it to the measured value in step 1.2. </w:t>
      </w:r>
      <w:del w:id="53" w:author="Unknown Author" w:date="2016-07-27T10:23:00Z">
        <w:r>
          <w:rPr>
            <w:rFonts w:ascii="URWPalladioL" w:hAnsi="URWPalladioL"/>
          </w:rPr>
          <w:delText xml:space="preserve">By what factor did the force of </w:delText>
        </w:r>
        <w:r>
          <w:rPr>
            <w:rFonts w:ascii="URWPalladioL" w:hAnsi="URWPalladioL"/>
          </w:rPr>
          <w:delText>friction increase or decrease?</w:delText>
        </w:r>
      </w:del>
      <w:ins w:id="54" w:author="Unknown Author" w:date="2016-07-27T10:24:00Z">
        <w:r>
          <w:rPr>
            <w:rFonts w:ascii="URWPalladioL" w:hAnsi="URWPalladioL"/>
          </w:rPr>
          <w:t xml:space="preserve">Calculate </w:t>
        </w:r>
        <w:proofErr w:type="gramStart"/>
        <w:r>
          <w:rPr>
            <w:rFonts w:ascii="URWPalladioL" w:hAnsi="URWPalladioL"/>
          </w:rPr>
          <w:t>the  factor</w:t>
        </w:r>
        <w:proofErr w:type="gramEnd"/>
        <w:r>
          <w:rPr>
            <w:rFonts w:ascii="URWPalladioL" w:hAnsi="URWPalladioL"/>
          </w:rPr>
          <w:t xml:space="preserve"> by which the frictional force increased/decreased.</w:t>
        </w:r>
      </w:ins>
    </w:p>
    <w:p w:rsidR="000E23FB" w:rsidRDefault="005877FB">
      <w:pPr>
        <w:pStyle w:val="TextBody"/>
        <w:rPr>
          <w:rFonts w:ascii="URWPalladioL" w:hAnsi="URWPalladioL" w:hint="eastAsia"/>
        </w:rPr>
      </w:pPr>
      <w:r>
        <w:rPr>
          <w:rFonts w:ascii="URWPalladioL" w:hAnsi="URWPalladioL"/>
        </w:rPr>
        <w:t>4. Angle of repose.</w:t>
      </w:r>
    </w:p>
    <w:p w:rsidR="000E23FB" w:rsidRDefault="005877FB">
      <w:pPr>
        <w:pStyle w:val="TextBody"/>
        <w:ind w:left="1080" w:hanging="360"/>
        <w:rPr>
          <w:rFonts w:ascii="URWPalladioL" w:hAnsi="URWPalladioL" w:hint="eastAsia"/>
        </w:rPr>
      </w:pPr>
      <w:del w:id="55" w:author="Unknown Author" w:date="2016-07-27T12:07:00Z">
        <w:r>
          <w:rPr>
            <w:rFonts w:ascii="URWPalladioL" w:hAnsi="URWPalladioL"/>
          </w:rPr>
          <w:delText>The angle of repose is the point at which the force of gravity on an object overcomes the static friction force and the object begins</w:delText>
        </w:r>
        <w:r>
          <w:rPr>
            <w:rFonts w:ascii="URWPalladioL" w:hAnsi="URWPalladioL"/>
          </w:rPr>
          <w:delText xml:space="preserve"> to slide down an inclined plane.</w:delText>
        </w:r>
      </w:del>
    </w:p>
    <w:p w:rsidR="000E23FB" w:rsidRDefault="005877FB">
      <w:pPr>
        <w:pStyle w:val="TextBody"/>
        <w:numPr>
          <w:ilvl w:val="1"/>
          <w:numId w:val="1"/>
        </w:numPr>
        <w:rPr>
          <w:rFonts w:ascii="URWPalladioL" w:hAnsi="URWPalladioL" w:hint="eastAsia"/>
        </w:rPr>
      </w:pPr>
      <w:r>
        <w:rPr>
          <w:rFonts w:ascii="URWPalladioL" w:hAnsi="URWPalladioL"/>
        </w:rPr>
        <w:t>Place block A on the adjustable incline plane starting at an angle of 0 degrees. Raise the angle slowly until the block begins to slide. Using a protractor measure the angle of repose and then calculate the force of static</w:t>
      </w:r>
      <w:r>
        <w:rPr>
          <w:rFonts w:ascii="URWPalladioL" w:hAnsi="URWPalladioL"/>
        </w:rPr>
        <w:t xml:space="preserve"> friction just before the block began to slide. Do this five times and record the average values. </w:t>
      </w:r>
    </w:p>
    <w:p w:rsidR="000E23FB" w:rsidRDefault="005877FB">
      <w:pPr>
        <w:pStyle w:val="TextBody"/>
        <w:numPr>
          <w:ilvl w:val="1"/>
          <w:numId w:val="1"/>
        </w:numPr>
        <w:rPr>
          <w:rFonts w:ascii="URWPalladioL" w:hAnsi="URWPalladioL" w:hint="eastAsia"/>
        </w:rPr>
      </w:pPr>
      <w:r>
        <w:rPr>
          <w:rFonts w:ascii="URWPalladioL" w:hAnsi="URWPalladioL"/>
        </w:rPr>
        <w:t>Repeat 4.2 with block B.</w:t>
      </w: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5877FB">
      <w:pPr>
        <w:pStyle w:val="TextBody"/>
        <w:rPr>
          <w:rFonts w:ascii="URWPalladioL" w:hAnsi="URWPalladioL" w:hint="eastAsia"/>
          <w:b/>
        </w:rPr>
      </w:pPr>
      <w:r>
        <w:rPr>
          <w:rFonts w:ascii="URWPalladioL" w:hAnsi="URWPalladioL"/>
          <w:b/>
        </w:rPr>
        <w:t>Representative Results:</w:t>
      </w:r>
    </w:p>
    <w:p w:rsidR="000E23FB" w:rsidRDefault="000E23FB">
      <w:pPr>
        <w:pStyle w:val="TextBody"/>
        <w:rPr>
          <w:rFonts w:ascii="URWPalladioL" w:hAnsi="URWPalladioL" w:hint="eastAsia"/>
          <w:b/>
        </w:rPr>
      </w:pPr>
    </w:p>
    <w:p w:rsidR="000E23FB" w:rsidRDefault="005877FB">
      <w:pPr>
        <w:pStyle w:val="TextBody"/>
        <w:jc w:val="center"/>
        <w:rPr>
          <w:rFonts w:ascii="URWPalladioL" w:hAnsi="URWPalladioL" w:hint="eastAsia"/>
        </w:rPr>
      </w:pPr>
      <w:r>
        <w:rPr>
          <w:rFonts w:ascii="URWPalladioL" w:hAnsi="URWPalladioL"/>
        </w:rPr>
        <w:t>Part 1</w:t>
      </w: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3324"/>
        <w:gridCol w:w="3324"/>
        <w:gridCol w:w="3324"/>
      </w:tblGrid>
      <w:tr w:rsidR="000E23FB">
        <w:tc>
          <w:tcPr>
            <w:tcW w:w="3324"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Block</w:t>
            </w:r>
          </w:p>
        </w:tc>
        <w:tc>
          <w:tcPr>
            <w:tcW w:w="3324"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m:oMathPara>
              <m:oMath>
                <m:sSub>
                  <m:sSubPr>
                    <m:ctrlPr>
                      <w:rPr>
                        <w:rFonts w:ascii="Cambria Math" w:hAnsi="Cambria Math"/>
                      </w:rPr>
                    </m:ctrlPr>
                  </m:sSubPr>
                  <m:e>
                    <m:r>
                      <w:rPr>
                        <w:rFonts w:ascii="Cambria Math" w:hAnsi="Cambria Math"/>
                      </w:rPr>
                      <m:t>μ</m:t>
                    </m:r>
                  </m:e>
                  <m:sub>
                    <m:r>
                      <w:rPr>
                        <w:rFonts w:ascii="Cambria Math" w:hAnsi="Cambria Math"/>
                      </w:rPr>
                      <m:t>s</m:t>
                    </m:r>
                  </m:sub>
                </m:sSub>
              </m:oMath>
            </m:oMathPara>
          </w:p>
        </w:tc>
        <w:tc>
          <w:tcPr>
            <w:tcW w:w="3324"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m:oMathPara>
              <m:oMath>
                <m:sSub>
                  <m:sSubPr>
                    <m:ctrlPr>
                      <w:rPr>
                        <w:rFonts w:ascii="Cambria Math" w:hAnsi="Cambria Math"/>
                      </w:rPr>
                    </m:ctrlPr>
                  </m:sSubPr>
                  <m:e>
                    <m:r>
                      <w:rPr>
                        <w:rFonts w:ascii="Cambria Math" w:hAnsi="Cambria Math"/>
                      </w:rPr>
                      <m:t>μ</m:t>
                    </m:r>
                  </m:e>
                  <m:sub>
                    <m:r>
                      <w:rPr>
                        <w:rFonts w:ascii="Cambria Math" w:hAnsi="Cambria Math"/>
                      </w:rPr>
                      <m:t>k</m:t>
                    </m:r>
                  </m:sub>
                </m:sSub>
              </m:oMath>
            </m:oMathPara>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A</w:t>
            </w:r>
          </w:p>
        </w:tc>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56" w:author="Unknown Author" w:date="2016-07-27T12:12:00Z">
              <w:r>
                <w:rPr>
                  <w:rFonts w:ascii="URWPalladioL" w:hAnsi="URWPalladioL"/>
                </w:rPr>
                <w:t>0.</w:t>
              </w:r>
            </w:ins>
            <w:ins w:id="57" w:author="Unknown Author" w:date="2016-07-27T12:13:00Z">
              <w:r>
                <w:rPr>
                  <w:rFonts w:ascii="URWPalladioL" w:hAnsi="URWPalladioL"/>
                </w:rPr>
                <w:t>5</w:t>
              </w:r>
            </w:ins>
          </w:p>
        </w:tc>
        <w:tc>
          <w:tcPr>
            <w:tcW w:w="3324"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ins w:id="58" w:author="Unknown Author" w:date="2016-07-27T12:13:00Z">
              <w:r>
                <w:rPr>
                  <w:rFonts w:ascii="URWPalladioL" w:hAnsi="URWPalladioL"/>
                </w:rPr>
                <w:t>0.3</w:t>
              </w:r>
            </w:ins>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w:t>
            </w:r>
          </w:p>
        </w:tc>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59" w:author="Unknown Author" w:date="2016-07-27T12:14:00Z">
              <w:r>
                <w:rPr>
                  <w:rFonts w:ascii="URWPalladioL" w:hAnsi="URWPalladioL"/>
                </w:rPr>
                <w:t>0.6</w:t>
              </w:r>
            </w:ins>
          </w:p>
        </w:tc>
        <w:tc>
          <w:tcPr>
            <w:tcW w:w="3324"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ins w:id="60" w:author="Unknown Author" w:date="2016-07-27T12:14:00Z">
              <w:r>
                <w:rPr>
                  <w:rFonts w:ascii="URWPalladioL" w:hAnsi="URWPalladioL"/>
                </w:rPr>
                <w:t>0.4</w:t>
              </w:r>
            </w:ins>
          </w:p>
        </w:tc>
      </w:tr>
    </w:tbl>
    <w:p w:rsidR="000E23FB" w:rsidRDefault="000E23FB">
      <w:pPr>
        <w:pStyle w:val="TextBody"/>
        <w:rPr>
          <w:rFonts w:ascii="URWPalladioL" w:hAnsi="URWPalladioL" w:hint="eastAsia"/>
        </w:rPr>
      </w:pPr>
    </w:p>
    <w:p w:rsidR="000E23FB" w:rsidRDefault="005877FB">
      <w:pPr>
        <w:pStyle w:val="TextBody"/>
        <w:jc w:val="center"/>
        <w:rPr>
          <w:rFonts w:ascii="URWPalladioL" w:hAnsi="URWPalladioL" w:hint="eastAsia"/>
        </w:rPr>
      </w:pPr>
      <w:r>
        <w:rPr>
          <w:rFonts w:ascii="URWPalladioL" w:hAnsi="URWPalladioL"/>
        </w:rPr>
        <w:tab/>
        <w:t>Parts 2 &amp; 3</w:t>
      </w: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3324"/>
        <w:gridCol w:w="1946"/>
        <w:gridCol w:w="4702"/>
      </w:tblGrid>
      <w:tr w:rsidR="000E23FB">
        <w:tc>
          <w:tcPr>
            <w:tcW w:w="3324"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Measurement</w:t>
            </w:r>
          </w:p>
        </w:tc>
        <w:tc>
          <w:tcPr>
            <w:tcW w:w="1946"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m:oMathPara>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oMath>
            </m:oMathPara>
          </w:p>
          <w:p w:rsidR="000E23FB" w:rsidRDefault="005877FB">
            <w:pPr>
              <w:pStyle w:val="TableContents"/>
              <w:jc w:val="center"/>
              <w:rPr>
                <w:rFonts w:ascii="URWPalladioL" w:hAnsi="URWPalladioL" w:hint="eastAsia"/>
              </w:rPr>
            </w:pPr>
            <w:r>
              <w:rPr>
                <w:rFonts w:ascii="URWPalladioL" w:hAnsi="URWPalladioL"/>
              </w:rPr>
              <w:t>(</w:t>
            </w:r>
            <w:proofErr w:type="spellStart"/>
            <w:r>
              <w:rPr>
                <w:rFonts w:ascii="URWPalladioL" w:hAnsi="URWPalladioL"/>
              </w:rPr>
              <w:t>Newtons</w:t>
            </w:r>
            <w:proofErr w:type="spellEnd"/>
            <w:r>
              <w:rPr>
                <w:rFonts w:ascii="URWPalladioL" w:hAnsi="URWPalladioL"/>
              </w:rPr>
              <w:t>)</w:t>
            </w:r>
          </w:p>
        </w:tc>
        <w:tc>
          <w:tcPr>
            <w:tcW w:w="4702"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 Difference</w:t>
            </w:r>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Block B on A</w:t>
            </w:r>
          </w:p>
        </w:tc>
        <w:tc>
          <w:tcPr>
            <w:tcW w:w="1946"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61" w:author="Unknown Author" w:date="2016-07-27T12:37:00Z">
              <w:r>
                <w:rPr>
                  <w:rFonts w:ascii="URWPalladioL" w:hAnsi="URWPalladioL"/>
                </w:rPr>
                <w:t>1.8</w:t>
              </w:r>
            </w:ins>
          </w:p>
        </w:tc>
        <w:tc>
          <w:tcPr>
            <w:tcW w:w="4702"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rPr>
                <w:rFonts w:ascii="URWPalladioL" w:hAnsi="URWPalladioL" w:hint="eastAsia"/>
              </w:rPr>
            </w:pPr>
            <w:r>
              <w:rPr>
                <w:rFonts w:ascii="URWPalladioL" w:hAnsi="URWPalladioL"/>
              </w:rPr>
              <w:t xml:space="preserve">With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oMath>
            <w:r>
              <w:rPr>
                <w:rFonts w:ascii="URWPalladioL" w:hAnsi="URWPalladioL"/>
              </w:rPr>
              <w:t xml:space="preserve">from Part 1.4 = </w:t>
            </w:r>
            <w:ins w:id="62" w:author="Unknown Author" w:date="2016-07-27T12:18:00Z">
              <w:r>
                <w:rPr>
                  <w:rFonts w:ascii="URWPalladioL" w:hAnsi="URWPalladioL"/>
                </w:rPr>
                <w:t xml:space="preserve"> </w:t>
              </w:r>
            </w:ins>
            <w:ins w:id="63" w:author="Unknown Author" w:date="2016-07-27T12:37:00Z">
              <w:r>
                <w:rPr>
                  <w:rFonts w:ascii="URWPalladioL" w:hAnsi="URWPalladioL"/>
                </w:rPr>
                <w:t>20</w:t>
              </w:r>
            </w:ins>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Block A on B</w:t>
            </w:r>
          </w:p>
        </w:tc>
        <w:tc>
          <w:tcPr>
            <w:tcW w:w="1946"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64" w:author="Unknown Author" w:date="2016-07-27T12:37:00Z">
              <w:r>
                <w:rPr>
                  <w:rFonts w:ascii="URWPalladioL" w:hAnsi="URWPalladioL"/>
                </w:rPr>
                <w:t>2.1</w:t>
              </w:r>
            </w:ins>
          </w:p>
        </w:tc>
        <w:tc>
          <w:tcPr>
            <w:tcW w:w="4702"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rPr>
                <w:rFonts w:ascii="URWPalladioL" w:hAnsi="URWPalladioL" w:hint="eastAsia"/>
              </w:rPr>
            </w:pPr>
            <w:r>
              <w:rPr>
                <w:rFonts w:ascii="URWPalladioL" w:hAnsi="URWPalladioL"/>
              </w:rPr>
              <w:t xml:space="preserve">With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oMath>
            <w:r>
              <w:rPr>
                <w:rFonts w:ascii="URWPalladioL" w:hAnsi="URWPalladioL"/>
              </w:rPr>
              <w:t>from Part 1.5 =</w:t>
            </w:r>
            <w:ins w:id="65" w:author="Unknown Author" w:date="2016-07-27T12:18:00Z">
              <w:r>
                <w:rPr>
                  <w:rFonts w:ascii="URWPalladioL" w:hAnsi="URWPalladioL"/>
                </w:rPr>
                <w:t xml:space="preserve">  </w:t>
              </w:r>
            </w:ins>
            <w:ins w:id="66" w:author="Unknown Author" w:date="2016-07-27T12:38:00Z">
              <w:r>
                <w:rPr>
                  <w:rFonts w:ascii="URWPalladioL" w:hAnsi="URWPalladioL"/>
                </w:rPr>
                <w:t>5</w:t>
              </w:r>
            </w:ins>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Small surface area</w:t>
            </w:r>
          </w:p>
        </w:tc>
        <w:tc>
          <w:tcPr>
            <w:tcW w:w="1946"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67" w:author="Unknown Author" w:date="2016-07-27T12:33:00Z">
              <w:r>
                <w:rPr>
                  <w:rFonts w:ascii="URWPalladioL" w:hAnsi="URWPalladioL"/>
                </w:rPr>
                <w:t>1.</w:t>
              </w:r>
            </w:ins>
            <w:ins w:id="68" w:author="Unknown Author" w:date="2016-07-27T12:51:00Z">
              <w:r>
                <w:rPr>
                  <w:rFonts w:ascii="URWPalladioL" w:hAnsi="URWPalladioL"/>
                </w:rPr>
                <w:t>1</w:t>
              </w:r>
            </w:ins>
          </w:p>
        </w:tc>
        <w:tc>
          <w:tcPr>
            <w:tcW w:w="4702"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rPr>
                <w:rFonts w:ascii="URWPalladioL" w:hAnsi="URWPalladioL" w:hint="eastAsia"/>
              </w:rPr>
            </w:pPr>
            <w:r>
              <w:rPr>
                <w:rFonts w:ascii="URWPalladioL" w:hAnsi="URWPalladioL"/>
              </w:rPr>
              <w:t xml:space="preserve">With </w:t>
            </w: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oMath>
            <w:r>
              <w:rPr>
                <w:rFonts w:ascii="URWPalladioL" w:hAnsi="URWPalladioL"/>
              </w:rPr>
              <w:t>from Part 1.4 =</w:t>
            </w:r>
            <w:ins w:id="69" w:author="Unknown Author" w:date="2016-07-27T12:18:00Z">
              <w:r>
                <w:rPr>
                  <w:rFonts w:ascii="URWPalladioL" w:hAnsi="URWPalladioL"/>
                </w:rPr>
                <w:t xml:space="preserve">  10</w:t>
              </w:r>
            </w:ins>
          </w:p>
        </w:tc>
      </w:tr>
    </w:tbl>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5877FB">
      <w:pPr>
        <w:pStyle w:val="TextBody"/>
        <w:jc w:val="center"/>
        <w:rPr>
          <w:rFonts w:ascii="URWPalladioL" w:hAnsi="URWPalladioL" w:hint="eastAsia"/>
        </w:rPr>
      </w:pPr>
      <w:r>
        <w:rPr>
          <w:rFonts w:ascii="URWPalladioL" w:hAnsi="URWPalladioL"/>
        </w:rPr>
        <w:t>Part 4</w:t>
      </w: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3324"/>
        <w:gridCol w:w="3324"/>
        <w:gridCol w:w="3324"/>
      </w:tblGrid>
      <w:tr w:rsidR="000E23FB">
        <w:tc>
          <w:tcPr>
            <w:tcW w:w="3324"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Block</w:t>
            </w:r>
          </w:p>
        </w:tc>
        <w:tc>
          <w:tcPr>
            <w:tcW w:w="3324"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 xml:space="preserve">Angle of repose </w:t>
            </w:r>
            <m:oMath>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R</m:t>
                      </m:r>
                    </m:sub>
                  </m:sSub>
                </m:e>
              </m:d>
            </m:oMath>
          </w:p>
          <w:p w:rsidR="000E23FB" w:rsidRDefault="005877FB">
            <w:pPr>
              <w:pStyle w:val="TableContents"/>
              <w:jc w:val="center"/>
              <w:rPr>
                <w:rFonts w:ascii="URWPalladioL" w:hAnsi="URWPalladioL" w:hint="eastAsia"/>
              </w:rPr>
            </w:pPr>
            <w:r>
              <w:rPr>
                <w:rFonts w:ascii="URWPalladioL" w:hAnsi="URWPalladioL"/>
              </w:rPr>
              <w:t>(degrees)</w:t>
            </w:r>
          </w:p>
        </w:tc>
        <w:tc>
          <w:tcPr>
            <w:tcW w:w="3324"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m:oMathPara>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fr</m:t>
                        </m:r>
                      </m:sub>
                    </m:sSub>
                  </m:e>
                </m:acc>
              </m:oMath>
            </m:oMathPara>
          </w:p>
          <w:p w:rsidR="000E23FB" w:rsidRDefault="005877FB">
            <w:pPr>
              <w:pStyle w:val="TableContents"/>
              <w:jc w:val="center"/>
              <w:rPr>
                <w:rFonts w:ascii="URWPalladioL" w:hAnsi="URWPalladioL" w:hint="eastAsia"/>
              </w:rPr>
            </w:pPr>
            <w:r>
              <w:rPr>
                <w:rFonts w:ascii="URWPalladioL" w:hAnsi="URWPalladioL"/>
              </w:rPr>
              <w:t>(</w:t>
            </w:r>
            <w:proofErr w:type="spellStart"/>
            <w:r>
              <w:rPr>
                <w:rFonts w:ascii="URWPalladioL" w:hAnsi="URWPalladioL"/>
              </w:rPr>
              <w:t>Newtons</w:t>
            </w:r>
            <w:proofErr w:type="spellEnd"/>
            <w:r>
              <w:rPr>
                <w:rFonts w:ascii="URWPalladioL" w:hAnsi="URWPalladioL"/>
              </w:rPr>
              <w:t>)</w:t>
            </w:r>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A</w:t>
            </w:r>
          </w:p>
        </w:tc>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70" w:author="Unknown Author" w:date="2016-07-27T12:24:00Z">
              <w:r>
                <w:rPr>
                  <w:rFonts w:ascii="URWPalladioL" w:hAnsi="URWPalladioL"/>
                </w:rPr>
                <w:t>30</w:t>
              </w:r>
            </w:ins>
          </w:p>
        </w:tc>
        <w:tc>
          <w:tcPr>
            <w:tcW w:w="3324"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ins w:id="71" w:author="Unknown Author" w:date="2016-07-27T12:35:00Z">
              <w:r>
                <w:rPr>
                  <w:rFonts w:ascii="URWPalladioL" w:hAnsi="URWPalladioL"/>
                </w:rPr>
                <w:t>0.9</w:t>
              </w:r>
            </w:ins>
          </w:p>
        </w:tc>
      </w:tr>
      <w:tr w:rsidR="000E23FB">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w:t>
            </w:r>
          </w:p>
        </w:tc>
        <w:tc>
          <w:tcPr>
            <w:tcW w:w="3324"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ins w:id="72" w:author="Unknown Author" w:date="2016-07-27T12:24:00Z">
              <w:r>
                <w:rPr>
                  <w:rFonts w:ascii="URWPalladioL" w:hAnsi="URWPalladioL"/>
                </w:rPr>
                <w:t>35</w:t>
              </w:r>
            </w:ins>
          </w:p>
        </w:tc>
        <w:tc>
          <w:tcPr>
            <w:tcW w:w="3324"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ins w:id="73" w:author="Unknown Author" w:date="2016-07-27T12:47:00Z">
              <w:r>
                <w:rPr>
                  <w:rFonts w:ascii="URWPalladioL" w:hAnsi="URWPalladioL"/>
                </w:rPr>
                <w:t>1.4</w:t>
              </w:r>
            </w:ins>
          </w:p>
        </w:tc>
      </w:tr>
    </w:tbl>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0E23FB">
      <w:pPr>
        <w:pStyle w:val="TextBody"/>
        <w:jc w:val="center"/>
        <w:rPr>
          <w:rFonts w:ascii="URWPalladioL" w:hAnsi="URWPalladioL" w:hint="eastAsia"/>
        </w:rPr>
      </w:pPr>
    </w:p>
    <w:p w:rsidR="000E23FB" w:rsidRDefault="005877FB">
      <w:pPr>
        <w:pStyle w:val="TextBody"/>
        <w:rPr>
          <w:rFonts w:ascii="URWPalladioL" w:hAnsi="URWPalladioL" w:hint="eastAsia"/>
        </w:rPr>
      </w:pPr>
      <w:ins w:id="74" w:author="Unknown Author" w:date="2016-07-27T12:47:00Z">
        <w:r>
          <w:rPr>
            <w:rFonts w:ascii="URWPalladioL" w:hAnsi="URWPalladioL"/>
          </w:rPr>
          <w:t>The results obt</w:t>
        </w:r>
      </w:ins>
      <w:ins w:id="75" w:author="Unknown Author" w:date="2016-07-27T12:48:00Z">
        <w:r>
          <w:rPr>
            <w:rFonts w:ascii="URWPalladioL" w:hAnsi="URWPalladioL"/>
          </w:rPr>
          <w:t xml:space="preserve">ained from the experiment match the predictions made by Equations 1 and 2. In part 1 the static friction was larger than the kinetic friction. This is always the case as it </w:t>
        </w:r>
      </w:ins>
      <w:ins w:id="76" w:author="Unknown Author" w:date="2016-07-27T12:49:00Z">
        <w:r>
          <w:rPr>
            <w:rFonts w:ascii="URWPalladioL" w:hAnsi="URWPalladioL"/>
          </w:rPr>
          <w:t>requires more force to overcome friction when an object is not already in motion. I</w:t>
        </w:r>
        <w:r>
          <w:rPr>
            <w:rFonts w:ascii="URWPalladioL" w:hAnsi="URWPalladioL"/>
          </w:rPr>
          <w:t>n part 2 it was confirmed that the force of friction was proportional to the weight of both the blocks and the coefficient of kinetic friction</w:t>
        </w:r>
      </w:ins>
      <w:ins w:id="77" w:author="Unknown Author" w:date="2016-07-27T12:52:00Z">
        <w:r>
          <w:rPr>
            <w:rFonts w:ascii="URWPalladioL" w:hAnsi="URWPalladioL"/>
          </w:rPr>
          <w:t xml:space="preserve"> of the block in contact with the table. The results of part 3 confirmed that the surface area does not </w:t>
        </w:r>
      </w:ins>
      <w:proofErr w:type="spellStart"/>
      <w:proofErr w:type="gramStart"/>
      <w:ins w:id="78" w:author="Unknown Author" w:date="2016-07-27T12:53:00Z">
        <w:r>
          <w:rPr>
            <w:rFonts w:ascii="URWPalladioL" w:hAnsi="URWPalladioL"/>
          </w:rPr>
          <w:t>effect</w:t>
        </w:r>
        <w:proofErr w:type="spellEnd"/>
        <w:proofErr w:type="gramEnd"/>
        <w:r>
          <w:rPr>
            <w:rFonts w:ascii="URWPalladioL" w:hAnsi="URWPalladioL"/>
          </w:rPr>
          <w:t xml:space="preserve"> the</w:t>
        </w:r>
        <w:r>
          <w:rPr>
            <w:rFonts w:ascii="URWPalladioL" w:hAnsi="URWPalladioL"/>
          </w:rPr>
          <w:t xml:space="preserve"> force of friction. In part 4 the angle of repose </w:t>
        </w:r>
      </w:ins>
      <w:ins w:id="79" w:author="Unknown Author" w:date="2016-07-27T13:02:00Z">
        <w:r>
          <w:rPr>
            <w:rFonts w:ascii="URWPalladioL" w:hAnsi="URWPalladioL"/>
          </w:rPr>
          <w:t>can be approximated by Equation 3.</w:t>
        </w:r>
      </w:ins>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5877FB">
      <w:pPr>
        <w:pStyle w:val="TextBody"/>
        <w:rPr>
          <w:rFonts w:ascii="URWPalladioL" w:hAnsi="URWPalladioL" w:hint="eastAsia"/>
        </w:rPr>
      </w:pPr>
      <w:r>
        <w:rPr>
          <w:rFonts w:ascii="URWPalladioL" w:hAnsi="URWPalladioL"/>
          <w:b/>
        </w:rPr>
        <w:t xml:space="preserve">Summary: </w:t>
      </w:r>
      <w:r>
        <w:rPr>
          <w:rFonts w:ascii="URWPalladioL" w:hAnsi="URWPalladioL"/>
        </w:rPr>
        <w:t xml:space="preserve">In this experiment </w:t>
      </w:r>
      <w:del w:id="80" w:author="Unknown Author" w:date="2016-07-27T13:03:00Z">
        <w:r>
          <w:rPr>
            <w:rFonts w:ascii="URWPalladioL" w:hAnsi="URWPalladioL"/>
          </w:rPr>
          <w:delText>we measured</w:delText>
        </w:r>
      </w:del>
      <w:r>
        <w:rPr>
          <w:rFonts w:ascii="URWPalladioL" w:hAnsi="URWPalladioL"/>
        </w:rPr>
        <w:t xml:space="preserve"> the coefficients of static and kinetic friction</w:t>
      </w:r>
      <w:ins w:id="81" w:author="Unknown Author" w:date="2016-07-27T13:03:00Z">
        <w:r>
          <w:rPr>
            <w:rFonts w:ascii="URWPalladioL" w:hAnsi="URWPalladioL"/>
          </w:rPr>
          <w:t xml:space="preserve"> were measured</w:t>
        </w:r>
      </w:ins>
      <w:r>
        <w:rPr>
          <w:rFonts w:ascii="URWPalladioL" w:hAnsi="URWPalladioL"/>
        </w:rPr>
        <w:t xml:space="preserve"> for two different blocks sliding. The effect of mass of the force of friction was examined along with the effect of surface area. Lastly the angle of repose for a block on an inclined plane was measured.</w:t>
      </w: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5877FB">
      <w:pPr>
        <w:pStyle w:val="TextBody"/>
        <w:rPr>
          <w:rFonts w:ascii="URWPalladioL" w:hAnsi="URWPalladioL" w:hint="eastAsia"/>
        </w:rPr>
      </w:pPr>
      <w:r>
        <w:rPr>
          <w:rFonts w:ascii="URWPalladioL" w:hAnsi="URWPalladioL"/>
          <w:b/>
        </w:rPr>
        <w:t xml:space="preserve">Applications: </w:t>
      </w:r>
      <w:r>
        <w:rPr>
          <w:rFonts w:ascii="URWPalladioL" w:hAnsi="URWPalladioL"/>
        </w:rPr>
        <w:t xml:space="preserve">Friction is everywhere in our </w:t>
      </w:r>
      <w:r>
        <w:rPr>
          <w:rFonts w:ascii="URWPalladioL" w:hAnsi="URWPalladioL"/>
        </w:rPr>
        <w:t xml:space="preserve">daily lives. In fact you would not be able to walk without it. If you tried walking on a frictionless surface you would go nowhere. It is only the friction between the bottom of your feet and the ground as your muscles push against the ground that propels </w:t>
      </w:r>
      <w:r>
        <w:rPr>
          <w:rFonts w:ascii="URWPalladioL" w:hAnsi="URWPalladioL"/>
        </w:rPr>
        <w:t>you forward.</w:t>
      </w:r>
    </w:p>
    <w:p w:rsidR="000E23FB" w:rsidRDefault="000E23FB">
      <w:pPr>
        <w:pStyle w:val="TextBody"/>
        <w:rPr>
          <w:rFonts w:ascii="URWPalladioL" w:hAnsi="URWPalladioL" w:hint="eastAsia"/>
        </w:rPr>
      </w:pPr>
    </w:p>
    <w:p w:rsidR="000E23FB" w:rsidRDefault="005877FB">
      <w:pPr>
        <w:pStyle w:val="TextBody"/>
        <w:rPr>
          <w:rFonts w:ascii="URWPalladioL" w:hAnsi="URWPalladioL" w:hint="eastAsia"/>
        </w:rPr>
      </w:pPr>
      <w:r>
        <w:rPr>
          <w:rFonts w:ascii="URWPalladioL" w:hAnsi="URWPalladioL"/>
        </w:rPr>
        <w:t xml:space="preserve">In almost every aspect of industry engineers are trying to reduce friction. When two surfaces are in contact there will always be friction. This can take the form of heat, for example rub your hands together quickly and you can feel the heat </w:t>
      </w:r>
      <w:r>
        <w:rPr>
          <w:rFonts w:ascii="URWPalladioL" w:hAnsi="URWPalladioL"/>
        </w:rPr>
        <w:t>which can damage machines. Friction forces also oppose the motion of objects and can slow done mechanical operations. Therefore things like lubricants are used in order to decrease the coefficient of friction between two surfaces.</w:t>
      </w:r>
    </w:p>
    <w:p w:rsidR="000E23FB" w:rsidRDefault="000E23FB">
      <w:pPr>
        <w:pStyle w:val="TextBody"/>
        <w:rPr>
          <w:rFonts w:ascii="URWPalladioL" w:hAnsi="URWPalladioL" w:hint="eastAsia"/>
        </w:rPr>
      </w:pPr>
    </w:p>
    <w:p w:rsidR="000E23FB" w:rsidRDefault="005877FB">
      <w:pPr>
        <w:pStyle w:val="TextBody"/>
        <w:rPr>
          <w:rFonts w:ascii="URWPalladioL" w:hAnsi="URWPalladioL" w:hint="eastAsia"/>
        </w:rPr>
      </w:pPr>
      <w:r>
        <w:rPr>
          <w:rFonts w:ascii="URWPalladioL" w:hAnsi="URWPalladioL"/>
        </w:rPr>
        <w:t>Some coefficients of fri</w:t>
      </w:r>
      <w:r>
        <w:rPr>
          <w:rFonts w:ascii="URWPalladioL" w:hAnsi="URWPalladioL"/>
        </w:rPr>
        <w:t>ction</w:t>
      </w: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4985"/>
        <w:gridCol w:w="4987"/>
      </w:tblGrid>
      <w:tr w:rsidR="000E23FB">
        <w:tc>
          <w:tcPr>
            <w:tcW w:w="4985" w:type="dxa"/>
            <w:tcBorders>
              <w:top w:val="single" w:sz="2" w:space="0" w:color="000000"/>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Materials</w:t>
            </w:r>
          </w:p>
        </w:tc>
        <w:tc>
          <w:tcPr>
            <w:tcW w:w="4987"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m:oMathPara>
              <m:oMath>
                <m:sSub>
                  <m:sSubPr>
                    <m:ctrlPr>
                      <w:rPr>
                        <w:rFonts w:ascii="Cambria Math" w:hAnsi="Cambria Math"/>
                      </w:rPr>
                    </m:ctrlPr>
                  </m:sSubPr>
                  <m:e>
                    <m:r>
                      <w:rPr>
                        <w:rFonts w:ascii="Cambria Math" w:hAnsi="Cambria Math"/>
                      </w:rPr>
                      <m:t>μ</m:t>
                    </m:r>
                  </m:e>
                  <m:sub>
                    <m:r>
                      <w:rPr>
                        <w:rFonts w:ascii="Cambria Math" w:hAnsi="Cambria Math"/>
                      </w:rPr>
                      <m:t>k</m:t>
                    </m:r>
                  </m:sub>
                </m:sSub>
              </m:oMath>
            </m:oMathPara>
          </w:p>
        </w:tc>
      </w:tr>
      <w:tr w:rsidR="000E23FB">
        <w:tc>
          <w:tcPr>
            <w:tcW w:w="4985"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wood on wood</w:t>
            </w:r>
          </w:p>
        </w:tc>
        <w:tc>
          <w:tcPr>
            <w:tcW w:w="4987"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0.2</w:t>
            </w:r>
          </w:p>
        </w:tc>
      </w:tr>
      <w:tr w:rsidR="000E23FB">
        <w:tc>
          <w:tcPr>
            <w:tcW w:w="4985"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brass on steel</w:t>
            </w:r>
          </w:p>
        </w:tc>
        <w:tc>
          <w:tcPr>
            <w:tcW w:w="4987"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0.44</w:t>
            </w:r>
          </w:p>
        </w:tc>
      </w:tr>
      <w:tr w:rsidR="000E23FB">
        <w:tc>
          <w:tcPr>
            <w:tcW w:w="4985"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rubber on concrete</w:t>
            </w:r>
          </w:p>
        </w:tc>
        <w:tc>
          <w:tcPr>
            <w:tcW w:w="4987"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0.8</w:t>
            </w:r>
          </w:p>
        </w:tc>
      </w:tr>
      <w:tr w:rsidR="000E23FB">
        <w:tc>
          <w:tcPr>
            <w:tcW w:w="4985" w:type="dxa"/>
            <w:tcBorders>
              <w:top w:val="nil"/>
              <w:left w:val="single" w:sz="2" w:space="0" w:color="000000"/>
              <w:bottom w:val="single" w:sz="2" w:space="0" w:color="000000"/>
              <w:right w:val="nil"/>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lubricated ball bearings</w:t>
            </w:r>
          </w:p>
        </w:tc>
        <w:tc>
          <w:tcPr>
            <w:tcW w:w="4987" w:type="dxa"/>
            <w:tcBorders>
              <w:top w:val="nil"/>
              <w:left w:val="single" w:sz="2" w:space="0" w:color="000000"/>
              <w:bottom w:val="single" w:sz="2" w:space="0" w:color="000000"/>
              <w:right w:val="single" w:sz="2" w:space="0" w:color="000000"/>
            </w:tcBorders>
            <w:shd w:val="clear" w:color="auto" w:fill="auto"/>
            <w:tcMar>
              <w:left w:w="54" w:type="dxa"/>
            </w:tcMar>
          </w:tcPr>
          <w:p w:rsidR="000E23FB" w:rsidRDefault="005877FB">
            <w:pPr>
              <w:pStyle w:val="TableContents"/>
              <w:jc w:val="center"/>
              <w:rPr>
                <w:rFonts w:ascii="URWPalladioL" w:hAnsi="URWPalladioL" w:hint="eastAsia"/>
              </w:rPr>
            </w:pPr>
            <w:r>
              <w:rPr>
                <w:rFonts w:ascii="URWPalladioL" w:hAnsi="URWPalladioL"/>
              </w:rPr>
              <w:t>&lt; 0.01</w:t>
            </w:r>
          </w:p>
        </w:tc>
      </w:tr>
    </w:tbl>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p w:rsidR="000E23FB" w:rsidRDefault="000E23FB">
      <w:pPr>
        <w:pStyle w:val="TextBody"/>
        <w:rPr>
          <w:rFonts w:ascii="URWPalladioL" w:hAnsi="URWPalladioL" w:hint="eastAsia"/>
        </w:rPr>
      </w:pPr>
    </w:p>
    <w:sectPr w:rsidR="000E23FB">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URWPalladioL">
    <w:altName w:val="Times New Roman"/>
    <w:charset w:val="01"/>
    <w:family w:val="auto"/>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D4112"/>
    <w:multiLevelType w:val="multilevel"/>
    <w:tmpl w:val="4358F0B2"/>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27720CE8"/>
    <w:multiLevelType w:val="multilevel"/>
    <w:tmpl w:val="A16AF3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2D7F2202"/>
    <w:multiLevelType w:val="multilevel"/>
    <w:tmpl w:val="B06A7CFC"/>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59FA0BD6"/>
    <w:multiLevelType w:val="multilevel"/>
    <w:tmpl w:val="AAEEE72A"/>
    <w:lvl w:ilvl="0">
      <w:start w:val="4"/>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5D8E4D41"/>
    <w:multiLevelType w:val="multilevel"/>
    <w:tmpl w:val="D874704A"/>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3FB"/>
    <w:rsid w:val="000E23FB"/>
    <w:rsid w:val="0058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5877FB"/>
    <w:rPr>
      <w:rFonts w:ascii="Tahoma" w:hAnsi="Tahoma" w:cs="Mangal"/>
      <w:sz w:val="16"/>
      <w:szCs w:val="14"/>
    </w:rPr>
  </w:style>
  <w:style w:type="character" w:customStyle="1" w:styleId="BalloonTextChar">
    <w:name w:val="Balloon Text Char"/>
    <w:basedOn w:val="DefaultParagraphFont"/>
    <w:link w:val="BalloonText"/>
    <w:uiPriority w:val="99"/>
    <w:semiHidden/>
    <w:rsid w:val="005877FB"/>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5877FB"/>
    <w:rPr>
      <w:rFonts w:ascii="Tahoma" w:hAnsi="Tahoma" w:cs="Mangal"/>
      <w:sz w:val="16"/>
      <w:szCs w:val="14"/>
    </w:rPr>
  </w:style>
  <w:style w:type="character" w:customStyle="1" w:styleId="BalloonTextChar">
    <w:name w:val="Balloon Text Char"/>
    <w:basedOn w:val="DefaultParagraphFont"/>
    <w:link w:val="BalloonText"/>
    <w:uiPriority w:val="99"/>
    <w:semiHidden/>
    <w:rsid w:val="005877FB"/>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1110</Words>
  <Characters>6328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David Repetto</cp:lastModifiedBy>
  <cp:revision>2</cp:revision>
  <dcterms:created xsi:type="dcterms:W3CDTF">2016-08-01T14:09:00Z</dcterms:created>
  <dcterms:modified xsi:type="dcterms:W3CDTF">2016-08-01T14:09:00Z</dcterms:modified>
  <dc:language>en-US</dc:language>
</cp:coreProperties>
</file>